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90E" w:rsidRPr="00FB7E12" w:rsidRDefault="00182216">
      <w:r>
        <w:rPr>
          <w:noProof/>
          <w:lang w:eastAsia="el-GR"/>
        </w:rPr>
        <w:pict>
          <v:shapetype id="_x0000_t202" coordsize="21600,21600" o:spt="202" path="m,l,21600r21600,l21600,xe">
            <v:stroke joinstyle="miter"/>
            <v:path gradientshapeok="t" o:connecttype="rect"/>
          </v:shapetype>
          <v:shape id="Πλαίσιο κειμένου 5" o:spid="_x0000_s1026" type="#_x0000_t202" style="position:absolute;left:0;text-align:left;margin-left:92.6pt;margin-top:-.15pt;width:313.5pt;height:138.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" filled="f" stroked="f">
            <v:fill o:detectmouseclick="t"/>
            <v:textbox style="mso-next-textbox:#Πλαίσιο κειμένου 5">
              <w:txbxContent>
                <w:p w:rsidR="00FB7E12" w:rsidRPr="00FB7E12" w:rsidRDefault="00FB7E12" w:rsidP="00D917FC">
                  <w:pPr>
                    <w:ind w:firstLine="0"/>
                    <w:jc w:val="center"/>
                    <w:rPr>
                      <w:b/>
                      <w:color w:val="C5E0B3" w:themeColor="accent6" w:themeTint="66"/>
                      <w:sz w:val="72"/>
                      <w:szCs w:val="72"/>
                      <w:lang w:val="en-US"/>
                    </w:rPr>
                  </w:pPr>
                  <w:r w:rsidRPr="00FB7E12">
                    <w:rPr>
                      <w:b/>
                      <w:color w:val="C5E0B3" w:themeColor="accent6" w:themeTint="66"/>
                      <w:sz w:val="72"/>
                      <w:szCs w:val="72"/>
                      <w:lang w:val="en-US"/>
                    </w:rPr>
                    <w:t>ECOLOGY</w:t>
                  </w:r>
                </w:p>
              </w:txbxContent>
            </v:textbox>
            <w10:wrap type="square" anchorx="margin" anchory="margin"/>
          </v:shape>
        </w:pict>
      </w:r>
      <w:r w:rsidR="00E93654" w:rsidRPr="00E93654">
        <w:rPr>
          <w:lang w:val="en-US"/>
        </w:rPr>
        <w:br w:type="page"/>
      </w:r>
    </w:p>
    <w:p w:rsidR="003618C8" w:rsidRDefault="003618C8" w:rsidP="00677956">
      <w:pPr>
        <w:pStyle w:val="1"/>
        <w:rPr>
          <w:lang w:val="en-US"/>
        </w:rPr>
      </w:pPr>
      <w:bookmarkStart w:id="0" w:name="_Toc509867013"/>
      <w:r>
        <w:rPr>
          <w:lang w:val="en-US"/>
        </w:rPr>
        <w:lastRenderedPageBreak/>
        <w:t xml:space="preserve"> </w:t>
      </w:r>
    </w:p>
    <w:sdt>
      <w:sdtPr>
        <w:rPr>
          <w:rFonts w:ascii="Times New Roman" w:eastAsiaTheme="minorHAnsi" w:hAnsi="Times New Roman" w:cstheme="minorBidi"/>
          <w:color w:val="auto"/>
          <w:sz w:val="22"/>
          <w:szCs w:val="22"/>
          <w:lang w:eastAsia="en-US"/>
        </w:rPr>
        <w:id w:val="1034075894"/>
        <w:docPartObj>
          <w:docPartGallery w:val="Table of Contents"/>
          <w:docPartUnique/>
        </w:docPartObj>
      </w:sdtPr>
      <w:sdtEndPr>
        <w:rPr>
          <w:b/>
          <w:bCs/>
        </w:rPr>
      </w:sdtEndPr>
      <w:sdtContent>
        <w:p w:rsidR="003618C8" w:rsidRDefault="003618C8">
          <w:pPr>
            <w:pStyle w:val="a8"/>
          </w:pPr>
          <w:r>
            <w:t>Πίνακας περιεχομένων</w:t>
          </w:r>
        </w:p>
        <w:p w:rsidR="003618C8" w:rsidRDefault="00863476">
          <w:pPr>
            <w:pStyle w:val="10"/>
            <w:tabs>
              <w:tab w:val="right" w:leader="dot" w:pos="9060"/>
            </w:tabs>
            <w:rPr>
              <w:rFonts w:asciiTheme="minorHAnsi" w:eastAsiaTheme="minorEastAsia" w:hAnsiTheme="minorHAnsi"/>
              <w:noProof/>
              <w:lang w:eastAsia="el-GR"/>
            </w:rPr>
          </w:pPr>
          <w:r>
            <w:fldChar w:fldCharType="begin"/>
          </w:r>
          <w:r w:rsidR="003618C8">
            <w:instrText xml:space="preserve"> TOC \o "1-3" \h \z \u </w:instrText>
          </w:r>
          <w:r>
            <w:fldChar w:fldCharType="separate"/>
          </w:r>
          <w:hyperlink w:anchor="_Toc509868475" w:history="1">
            <w:r w:rsidR="003618C8" w:rsidRPr="004A589B">
              <w:rPr>
                <w:rStyle w:val="-"/>
                <w:noProof/>
                <w:lang w:val="en-US"/>
              </w:rPr>
              <w:t>Ecology</w:t>
            </w:r>
            <w:r w:rsidR="003618C8">
              <w:rPr>
                <w:noProof/>
                <w:webHidden/>
              </w:rPr>
              <w:tab/>
            </w:r>
            <w:r>
              <w:rPr>
                <w:noProof/>
                <w:webHidden/>
              </w:rPr>
              <w:fldChar w:fldCharType="begin"/>
            </w:r>
            <w:r w:rsidR="003618C8">
              <w:rPr>
                <w:noProof/>
                <w:webHidden/>
              </w:rPr>
              <w:instrText xml:space="preserve"> PAGEREF _Toc509868475 \h </w:instrText>
            </w:r>
            <w:r>
              <w:rPr>
                <w:noProof/>
                <w:webHidden/>
              </w:rPr>
            </w:r>
            <w:r>
              <w:rPr>
                <w:noProof/>
                <w:webHidden/>
              </w:rPr>
              <w:fldChar w:fldCharType="separate"/>
            </w:r>
            <w:r w:rsidR="003618C8">
              <w:rPr>
                <w:noProof/>
                <w:webHidden/>
              </w:rPr>
              <w:t>2</w:t>
            </w:r>
            <w:r>
              <w:rPr>
                <w:noProof/>
                <w:webHidden/>
              </w:rPr>
              <w:fldChar w:fldCharType="end"/>
            </w:r>
          </w:hyperlink>
        </w:p>
        <w:p w:rsidR="003618C8" w:rsidRDefault="00182216">
          <w:pPr>
            <w:pStyle w:val="20"/>
            <w:tabs>
              <w:tab w:val="right" w:leader="dot" w:pos="9060"/>
            </w:tabs>
            <w:rPr>
              <w:rFonts w:asciiTheme="minorHAnsi" w:eastAsiaTheme="minorEastAsia" w:hAnsiTheme="minorHAnsi"/>
              <w:noProof/>
              <w:lang w:eastAsia="el-GR"/>
            </w:rPr>
          </w:pPr>
          <w:hyperlink w:anchor="_Toc509868476" w:history="1">
            <w:r w:rsidR="003618C8" w:rsidRPr="004A589B">
              <w:rPr>
                <w:rStyle w:val="-"/>
                <w:noProof/>
                <w:lang w:val="en-US"/>
              </w:rPr>
              <w:t>Heading 2</w:t>
            </w:r>
            <w:r w:rsidR="003618C8">
              <w:rPr>
                <w:noProof/>
                <w:webHidden/>
              </w:rPr>
              <w:tab/>
            </w:r>
            <w:r w:rsidR="00863476">
              <w:rPr>
                <w:noProof/>
                <w:webHidden/>
              </w:rPr>
              <w:fldChar w:fldCharType="begin"/>
            </w:r>
            <w:r w:rsidR="003618C8">
              <w:rPr>
                <w:noProof/>
                <w:webHidden/>
              </w:rPr>
              <w:instrText xml:space="preserve"> PAGEREF _Toc509868476 \h </w:instrText>
            </w:r>
            <w:r w:rsidR="00863476">
              <w:rPr>
                <w:noProof/>
                <w:webHidden/>
              </w:rPr>
            </w:r>
            <w:r w:rsidR="00863476">
              <w:rPr>
                <w:noProof/>
                <w:webHidden/>
              </w:rPr>
              <w:fldChar w:fldCharType="separate"/>
            </w:r>
            <w:r w:rsidR="003618C8">
              <w:rPr>
                <w:noProof/>
                <w:webHidden/>
              </w:rPr>
              <w:t>2</w:t>
            </w:r>
            <w:r w:rsidR="00863476">
              <w:rPr>
                <w:noProof/>
                <w:webHidden/>
              </w:rPr>
              <w:fldChar w:fldCharType="end"/>
            </w:r>
          </w:hyperlink>
        </w:p>
        <w:p w:rsidR="003618C8" w:rsidRDefault="00182216">
          <w:pPr>
            <w:pStyle w:val="10"/>
            <w:tabs>
              <w:tab w:val="right" w:leader="dot" w:pos="9060"/>
            </w:tabs>
            <w:rPr>
              <w:rFonts w:asciiTheme="minorHAnsi" w:eastAsiaTheme="minorEastAsia" w:hAnsiTheme="minorHAnsi"/>
              <w:noProof/>
              <w:lang w:eastAsia="el-GR"/>
            </w:rPr>
          </w:pPr>
          <w:hyperlink w:anchor="_Toc509868477" w:history="1">
            <w:r w:rsidR="003618C8" w:rsidRPr="004A589B">
              <w:rPr>
                <w:rStyle w:val="-"/>
                <w:noProof/>
                <w:lang w:val="en-US"/>
              </w:rPr>
              <w:t>Hierarchy</w:t>
            </w:r>
            <w:r w:rsidR="003618C8">
              <w:rPr>
                <w:noProof/>
                <w:webHidden/>
              </w:rPr>
              <w:tab/>
            </w:r>
            <w:r w:rsidR="00863476">
              <w:rPr>
                <w:noProof/>
                <w:webHidden/>
              </w:rPr>
              <w:fldChar w:fldCharType="begin"/>
            </w:r>
            <w:r w:rsidR="003618C8">
              <w:rPr>
                <w:noProof/>
                <w:webHidden/>
              </w:rPr>
              <w:instrText xml:space="preserve"> PAGEREF _Toc509868477 \h </w:instrText>
            </w:r>
            <w:r w:rsidR="00863476">
              <w:rPr>
                <w:noProof/>
                <w:webHidden/>
              </w:rPr>
            </w:r>
            <w:r w:rsidR="00863476">
              <w:rPr>
                <w:noProof/>
                <w:webHidden/>
              </w:rPr>
              <w:fldChar w:fldCharType="separate"/>
            </w:r>
            <w:r w:rsidR="003618C8">
              <w:rPr>
                <w:noProof/>
                <w:webHidden/>
              </w:rPr>
              <w:t>3</w:t>
            </w:r>
            <w:r w:rsidR="00863476">
              <w:rPr>
                <w:noProof/>
                <w:webHidden/>
              </w:rPr>
              <w:fldChar w:fldCharType="end"/>
            </w:r>
          </w:hyperlink>
        </w:p>
        <w:p w:rsidR="003618C8" w:rsidRDefault="00182216">
          <w:pPr>
            <w:pStyle w:val="20"/>
            <w:tabs>
              <w:tab w:val="right" w:leader="dot" w:pos="9060"/>
            </w:tabs>
            <w:rPr>
              <w:rFonts w:asciiTheme="minorHAnsi" w:eastAsiaTheme="minorEastAsia" w:hAnsiTheme="minorHAnsi"/>
              <w:noProof/>
              <w:lang w:eastAsia="el-GR"/>
            </w:rPr>
          </w:pPr>
          <w:hyperlink w:anchor="_Toc509868478" w:history="1">
            <w:r w:rsidR="003618C8" w:rsidRPr="004A589B">
              <w:rPr>
                <w:rStyle w:val="-"/>
                <w:noProof/>
                <w:lang w:val="en-US"/>
              </w:rPr>
              <w:t>Heading 2</w:t>
            </w:r>
            <w:r w:rsidR="003618C8">
              <w:rPr>
                <w:noProof/>
                <w:webHidden/>
              </w:rPr>
              <w:tab/>
            </w:r>
            <w:r w:rsidR="00863476">
              <w:rPr>
                <w:noProof/>
                <w:webHidden/>
              </w:rPr>
              <w:fldChar w:fldCharType="begin"/>
            </w:r>
            <w:r w:rsidR="003618C8">
              <w:rPr>
                <w:noProof/>
                <w:webHidden/>
              </w:rPr>
              <w:instrText xml:space="preserve"> PAGEREF _Toc509868478 \h </w:instrText>
            </w:r>
            <w:r w:rsidR="00863476">
              <w:rPr>
                <w:noProof/>
                <w:webHidden/>
              </w:rPr>
            </w:r>
            <w:r w:rsidR="00863476">
              <w:rPr>
                <w:noProof/>
                <w:webHidden/>
              </w:rPr>
              <w:fldChar w:fldCharType="separate"/>
            </w:r>
            <w:r w:rsidR="003618C8">
              <w:rPr>
                <w:noProof/>
                <w:webHidden/>
              </w:rPr>
              <w:t>3</w:t>
            </w:r>
            <w:r w:rsidR="00863476">
              <w:rPr>
                <w:noProof/>
                <w:webHidden/>
              </w:rPr>
              <w:fldChar w:fldCharType="end"/>
            </w:r>
          </w:hyperlink>
        </w:p>
        <w:p w:rsidR="003618C8" w:rsidRDefault="00182216">
          <w:pPr>
            <w:pStyle w:val="10"/>
            <w:tabs>
              <w:tab w:val="right" w:leader="dot" w:pos="9060"/>
            </w:tabs>
            <w:rPr>
              <w:rFonts w:asciiTheme="minorHAnsi" w:eastAsiaTheme="minorEastAsia" w:hAnsiTheme="minorHAnsi"/>
              <w:noProof/>
              <w:lang w:eastAsia="el-GR"/>
            </w:rPr>
          </w:pPr>
          <w:hyperlink w:anchor="_Toc509868479" w:history="1">
            <w:r w:rsidR="003618C8" w:rsidRPr="004A589B">
              <w:rPr>
                <w:rStyle w:val="-"/>
                <w:noProof/>
                <w:lang w:val="en-US"/>
              </w:rPr>
              <w:t>Biodiversity</w:t>
            </w:r>
            <w:r w:rsidR="003618C8">
              <w:rPr>
                <w:noProof/>
                <w:webHidden/>
              </w:rPr>
              <w:tab/>
            </w:r>
            <w:r w:rsidR="00863476">
              <w:rPr>
                <w:noProof/>
                <w:webHidden/>
              </w:rPr>
              <w:fldChar w:fldCharType="begin"/>
            </w:r>
            <w:r w:rsidR="003618C8">
              <w:rPr>
                <w:noProof/>
                <w:webHidden/>
              </w:rPr>
              <w:instrText xml:space="preserve"> PAGEREF _Toc509868479 \h </w:instrText>
            </w:r>
            <w:r w:rsidR="00863476">
              <w:rPr>
                <w:noProof/>
                <w:webHidden/>
              </w:rPr>
            </w:r>
            <w:r w:rsidR="00863476">
              <w:rPr>
                <w:noProof/>
                <w:webHidden/>
              </w:rPr>
              <w:fldChar w:fldCharType="separate"/>
            </w:r>
            <w:r w:rsidR="003618C8">
              <w:rPr>
                <w:noProof/>
                <w:webHidden/>
              </w:rPr>
              <w:t>4</w:t>
            </w:r>
            <w:r w:rsidR="00863476">
              <w:rPr>
                <w:noProof/>
                <w:webHidden/>
              </w:rPr>
              <w:fldChar w:fldCharType="end"/>
            </w:r>
          </w:hyperlink>
        </w:p>
        <w:p w:rsidR="003618C8" w:rsidRDefault="00182216">
          <w:pPr>
            <w:pStyle w:val="20"/>
            <w:tabs>
              <w:tab w:val="right" w:leader="dot" w:pos="9060"/>
            </w:tabs>
            <w:rPr>
              <w:rFonts w:asciiTheme="minorHAnsi" w:eastAsiaTheme="minorEastAsia" w:hAnsiTheme="minorHAnsi"/>
              <w:noProof/>
              <w:lang w:eastAsia="el-GR"/>
            </w:rPr>
          </w:pPr>
          <w:hyperlink w:anchor="_Toc509868480" w:history="1">
            <w:r w:rsidR="003618C8" w:rsidRPr="004A589B">
              <w:rPr>
                <w:rStyle w:val="-"/>
                <w:noProof/>
                <w:lang w:val="en-US"/>
              </w:rPr>
              <w:t>Heading 2</w:t>
            </w:r>
            <w:r w:rsidR="003618C8">
              <w:rPr>
                <w:noProof/>
                <w:webHidden/>
              </w:rPr>
              <w:tab/>
            </w:r>
            <w:r w:rsidR="00863476">
              <w:rPr>
                <w:noProof/>
                <w:webHidden/>
              </w:rPr>
              <w:fldChar w:fldCharType="begin"/>
            </w:r>
            <w:r w:rsidR="003618C8">
              <w:rPr>
                <w:noProof/>
                <w:webHidden/>
              </w:rPr>
              <w:instrText xml:space="preserve"> PAGEREF _Toc509868480 \h </w:instrText>
            </w:r>
            <w:r w:rsidR="00863476">
              <w:rPr>
                <w:noProof/>
                <w:webHidden/>
              </w:rPr>
            </w:r>
            <w:r w:rsidR="00863476">
              <w:rPr>
                <w:noProof/>
                <w:webHidden/>
              </w:rPr>
              <w:fldChar w:fldCharType="separate"/>
            </w:r>
            <w:r w:rsidR="003618C8">
              <w:rPr>
                <w:noProof/>
                <w:webHidden/>
              </w:rPr>
              <w:t>4</w:t>
            </w:r>
            <w:r w:rsidR="00863476">
              <w:rPr>
                <w:noProof/>
                <w:webHidden/>
              </w:rPr>
              <w:fldChar w:fldCharType="end"/>
            </w:r>
          </w:hyperlink>
        </w:p>
        <w:p w:rsidR="003618C8" w:rsidRDefault="00182216">
          <w:pPr>
            <w:pStyle w:val="10"/>
            <w:tabs>
              <w:tab w:val="right" w:leader="dot" w:pos="9060"/>
            </w:tabs>
            <w:rPr>
              <w:rFonts w:asciiTheme="minorHAnsi" w:eastAsiaTheme="minorEastAsia" w:hAnsiTheme="minorHAnsi"/>
              <w:noProof/>
              <w:lang w:eastAsia="el-GR"/>
            </w:rPr>
          </w:pPr>
          <w:hyperlink w:anchor="_Toc509868481" w:history="1">
            <w:r w:rsidR="003618C8" w:rsidRPr="004A589B">
              <w:rPr>
                <w:rStyle w:val="-"/>
                <w:noProof/>
                <w:lang w:val="en-US"/>
              </w:rPr>
              <w:t>Habitat</w:t>
            </w:r>
            <w:r w:rsidR="003618C8">
              <w:rPr>
                <w:noProof/>
                <w:webHidden/>
              </w:rPr>
              <w:tab/>
            </w:r>
            <w:r w:rsidR="00863476">
              <w:rPr>
                <w:noProof/>
                <w:webHidden/>
              </w:rPr>
              <w:fldChar w:fldCharType="begin"/>
            </w:r>
            <w:r w:rsidR="003618C8">
              <w:rPr>
                <w:noProof/>
                <w:webHidden/>
              </w:rPr>
              <w:instrText xml:space="preserve"> PAGEREF _Toc509868481 \h </w:instrText>
            </w:r>
            <w:r w:rsidR="00863476">
              <w:rPr>
                <w:noProof/>
                <w:webHidden/>
              </w:rPr>
            </w:r>
            <w:r w:rsidR="00863476">
              <w:rPr>
                <w:noProof/>
                <w:webHidden/>
              </w:rPr>
              <w:fldChar w:fldCharType="separate"/>
            </w:r>
            <w:r w:rsidR="003618C8">
              <w:rPr>
                <w:noProof/>
                <w:webHidden/>
              </w:rPr>
              <w:t>5</w:t>
            </w:r>
            <w:r w:rsidR="00863476">
              <w:rPr>
                <w:noProof/>
                <w:webHidden/>
              </w:rPr>
              <w:fldChar w:fldCharType="end"/>
            </w:r>
          </w:hyperlink>
        </w:p>
        <w:p w:rsidR="003618C8" w:rsidRDefault="00182216">
          <w:pPr>
            <w:pStyle w:val="20"/>
            <w:tabs>
              <w:tab w:val="right" w:leader="dot" w:pos="9060"/>
            </w:tabs>
            <w:rPr>
              <w:rFonts w:asciiTheme="minorHAnsi" w:eastAsiaTheme="minorEastAsia" w:hAnsiTheme="minorHAnsi"/>
              <w:noProof/>
              <w:lang w:eastAsia="el-GR"/>
            </w:rPr>
          </w:pPr>
          <w:hyperlink w:anchor="_Toc509868482" w:history="1">
            <w:r w:rsidR="003618C8" w:rsidRPr="004A589B">
              <w:rPr>
                <w:rStyle w:val="-"/>
                <w:noProof/>
                <w:lang w:val="en-US"/>
              </w:rPr>
              <w:t>Heading 2</w:t>
            </w:r>
            <w:r w:rsidR="003618C8">
              <w:rPr>
                <w:noProof/>
                <w:webHidden/>
              </w:rPr>
              <w:tab/>
            </w:r>
            <w:r w:rsidR="00863476">
              <w:rPr>
                <w:noProof/>
                <w:webHidden/>
              </w:rPr>
              <w:fldChar w:fldCharType="begin"/>
            </w:r>
            <w:r w:rsidR="003618C8">
              <w:rPr>
                <w:noProof/>
                <w:webHidden/>
              </w:rPr>
              <w:instrText xml:space="preserve"> PAGEREF _Toc509868482 \h </w:instrText>
            </w:r>
            <w:r w:rsidR="00863476">
              <w:rPr>
                <w:noProof/>
                <w:webHidden/>
              </w:rPr>
            </w:r>
            <w:r w:rsidR="00863476">
              <w:rPr>
                <w:noProof/>
                <w:webHidden/>
              </w:rPr>
              <w:fldChar w:fldCharType="separate"/>
            </w:r>
            <w:r w:rsidR="003618C8">
              <w:rPr>
                <w:noProof/>
                <w:webHidden/>
              </w:rPr>
              <w:t>5</w:t>
            </w:r>
            <w:r w:rsidR="00863476">
              <w:rPr>
                <w:noProof/>
                <w:webHidden/>
              </w:rPr>
              <w:fldChar w:fldCharType="end"/>
            </w:r>
          </w:hyperlink>
        </w:p>
        <w:p w:rsidR="003618C8" w:rsidRDefault="00182216">
          <w:pPr>
            <w:pStyle w:val="10"/>
            <w:tabs>
              <w:tab w:val="right" w:leader="dot" w:pos="9060"/>
            </w:tabs>
            <w:rPr>
              <w:rFonts w:asciiTheme="minorHAnsi" w:eastAsiaTheme="minorEastAsia" w:hAnsiTheme="minorHAnsi"/>
              <w:noProof/>
              <w:lang w:eastAsia="el-GR"/>
            </w:rPr>
          </w:pPr>
          <w:hyperlink w:anchor="_Toc509868483" w:history="1">
            <w:r w:rsidR="003618C8" w:rsidRPr="004A589B">
              <w:rPr>
                <w:rStyle w:val="-"/>
                <w:noProof/>
                <w:lang w:val="en-US"/>
              </w:rPr>
              <w:t>Niche</w:t>
            </w:r>
            <w:r w:rsidR="003618C8">
              <w:rPr>
                <w:noProof/>
                <w:webHidden/>
              </w:rPr>
              <w:tab/>
            </w:r>
            <w:r w:rsidR="00863476">
              <w:rPr>
                <w:noProof/>
                <w:webHidden/>
              </w:rPr>
              <w:fldChar w:fldCharType="begin"/>
            </w:r>
            <w:r w:rsidR="003618C8">
              <w:rPr>
                <w:noProof/>
                <w:webHidden/>
              </w:rPr>
              <w:instrText xml:space="preserve"> PAGEREF _Toc509868483 \h </w:instrText>
            </w:r>
            <w:r w:rsidR="00863476">
              <w:rPr>
                <w:noProof/>
                <w:webHidden/>
              </w:rPr>
            </w:r>
            <w:r w:rsidR="00863476">
              <w:rPr>
                <w:noProof/>
                <w:webHidden/>
              </w:rPr>
              <w:fldChar w:fldCharType="separate"/>
            </w:r>
            <w:r w:rsidR="003618C8">
              <w:rPr>
                <w:noProof/>
                <w:webHidden/>
              </w:rPr>
              <w:t>6</w:t>
            </w:r>
            <w:r w:rsidR="00863476">
              <w:rPr>
                <w:noProof/>
                <w:webHidden/>
              </w:rPr>
              <w:fldChar w:fldCharType="end"/>
            </w:r>
          </w:hyperlink>
        </w:p>
        <w:p w:rsidR="003618C8" w:rsidRDefault="00182216">
          <w:pPr>
            <w:pStyle w:val="20"/>
            <w:tabs>
              <w:tab w:val="right" w:leader="dot" w:pos="9060"/>
            </w:tabs>
            <w:rPr>
              <w:rFonts w:asciiTheme="minorHAnsi" w:eastAsiaTheme="minorEastAsia" w:hAnsiTheme="minorHAnsi"/>
              <w:noProof/>
              <w:lang w:eastAsia="el-GR"/>
            </w:rPr>
          </w:pPr>
          <w:hyperlink w:anchor="_Toc509868484" w:history="1">
            <w:r w:rsidR="003618C8" w:rsidRPr="004A589B">
              <w:rPr>
                <w:rStyle w:val="-"/>
                <w:noProof/>
                <w:lang w:val="en-US"/>
              </w:rPr>
              <w:t>Heading 2</w:t>
            </w:r>
            <w:r w:rsidR="003618C8">
              <w:rPr>
                <w:noProof/>
                <w:webHidden/>
              </w:rPr>
              <w:tab/>
            </w:r>
            <w:r w:rsidR="00863476">
              <w:rPr>
                <w:noProof/>
                <w:webHidden/>
              </w:rPr>
              <w:fldChar w:fldCharType="begin"/>
            </w:r>
            <w:r w:rsidR="003618C8">
              <w:rPr>
                <w:noProof/>
                <w:webHidden/>
              </w:rPr>
              <w:instrText xml:space="preserve"> PAGEREF _Toc509868484 \h </w:instrText>
            </w:r>
            <w:r w:rsidR="00863476">
              <w:rPr>
                <w:noProof/>
                <w:webHidden/>
              </w:rPr>
            </w:r>
            <w:r w:rsidR="00863476">
              <w:rPr>
                <w:noProof/>
                <w:webHidden/>
              </w:rPr>
              <w:fldChar w:fldCharType="separate"/>
            </w:r>
            <w:r w:rsidR="003618C8">
              <w:rPr>
                <w:noProof/>
                <w:webHidden/>
              </w:rPr>
              <w:t>6</w:t>
            </w:r>
            <w:r w:rsidR="00863476">
              <w:rPr>
                <w:noProof/>
                <w:webHidden/>
              </w:rPr>
              <w:fldChar w:fldCharType="end"/>
            </w:r>
          </w:hyperlink>
        </w:p>
        <w:p w:rsidR="003618C8" w:rsidRDefault="00182216">
          <w:pPr>
            <w:pStyle w:val="10"/>
            <w:tabs>
              <w:tab w:val="right" w:leader="dot" w:pos="9060"/>
            </w:tabs>
            <w:rPr>
              <w:rFonts w:asciiTheme="minorHAnsi" w:eastAsiaTheme="minorEastAsia" w:hAnsiTheme="minorHAnsi"/>
              <w:noProof/>
              <w:lang w:eastAsia="el-GR"/>
            </w:rPr>
          </w:pPr>
          <w:hyperlink w:anchor="_Toc509868485" w:history="1">
            <w:r w:rsidR="003618C8" w:rsidRPr="004A589B">
              <w:rPr>
                <w:rStyle w:val="-"/>
                <w:noProof/>
              </w:rPr>
              <w:t>Η ΟΙΚΟΓΕΝΕΙΑ ΜΟΥ</w:t>
            </w:r>
            <w:r w:rsidR="003618C8">
              <w:rPr>
                <w:noProof/>
                <w:webHidden/>
              </w:rPr>
              <w:tab/>
            </w:r>
            <w:r w:rsidR="00863476">
              <w:rPr>
                <w:noProof/>
                <w:webHidden/>
              </w:rPr>
              <w:fldChar w:fldCharType="begin"/>
            </w:r>
            <w:r w:rsidR="003618C8">
              <w:rPr>
                <w:noProof/>
                <w:webHidden/>
              </w:rPr>
              <w:instrText xml:space="preserve"> PAGEREF _Toc509868485 \h </w:instrText>
            </w:r>
            <w:r w:rsidR="00863476">
              <w:rPr>
                <w:noProof/>
                <w:webHidden/>
              </w:rPr>
            </w:r>
            <w:r w:rsidR="00863476">
              <w:rPr>
                <w:noProof/>
                <w:webHidden/>
              </w:rPr>
              <w:fldChar w:fldCharType="separate"/>
            </w:r>
            <w:r w:rsidR="003618C8">
              <w:rPr>
                <w:noProof/>
                <w:webHidden/>
              </w:rPr>
              <w:t>7</w:t>
            </w:r>
            <w:r w:rsidR="00863476">
              <w:rPr>
                <w:noProof/>
                <w:webHidden/>
              </w:rPr>
              <w:fldChar w:fldCharType="end"/>
            </w:r>
          </w:hyperlink>
        </w:p>
        <w:p w:rsidR="003618C8" w:rsidRDefault="00863476">
          <w:r>
            <w:rPr>
              <w:b/>
              <w:bCs/>
            </w:rPr>
            <w:fldChar w:fldCharType="end"/>
          </w:r>
        </w:p>
      </w:sdtContent>
    </w:sdt>
    <w:p w:rsidR="003618C8" w:rsidRDefault="003618C8" w:rsidP="00677956">
      <w:pPr>
        <w:pStyle w:val="1"/>
        <w:rPr>
          <w:lang w:val="en-US"/>
        </w:rPr>
      </w:pPr>
    </w:p>
    <w:p w:rsidR="00C46F24" w:rsidRPr="00677956" w:rsidRDefault="00C46F24" w:rsidP="00677956">
      <w:pPr>
        <w:pStyle w:val="1"/>
        <w:rPr>
          <w:lang w:val="en-US"/>
        </w:rPr>
      </w:pPr>
      <w:bookmarkStart w:id="1" w:name="_Toc509868475"/>
      <w:r w:rsidRPr="00677956">
        <w:rPr>
          <w:lang w:val="en-US"/>
        </w:rPr>
        <w:t>Ecology</w:t>
      </w:r>
      <w:bookmarkEnd w:id="0"/>
      <w:bookmarkEnd w:id="1"/>
    </w:p>
    <w:p w:rsidR="00C46F24" w:rsidRDefault="00E93654" w:rsidP="00A0294C">
      <w:pPr>
        <w:rPr>
          <w:lang w:val="en-US"/>
        </w:rPr>
      </w:pPr>
      <w:r w:rsidRPr="00E93654">
        <w:rPr>
          <w:lang w:val="en-US"/>
        </w:rPr>
        <w:t xml:space="preserve">Ecology (from Greek: </w:t>
      </w:r>
      <w:r w:rsidRPr="00E93654">
        <w:t>οἶκος</w:t>
      </w:r>
      <w:r w:rsidRPr="00E93654">
        <w:rPr>
          <w:lang w:val="en-US"/>
        </w:rPr>
        <w:t>, "house", or "environment"; -</w:t>
      </w:r>
      <w:r w:rsidRPr="00E93654">
        <w:t>λογία</w:t>
      </w:r>
      <w:r w:rsidRPr="00E93654">
        <w:rPr>
          <w:lang w:val="en-US"/>
        </w:rPr>
        <w:t xml:space="preserve">, "study of")[A] is the branch of biology[1] which studies the </w:t>
      </w:r>
      <w:del w:id="2" w:author="USER-PC" w:date="2018-03-26T23:28:00Z">
        <w:r w:rsidRPr="00E93654" w:rsidDel="005A4238">
          <w:rPr>
            <w:lang w:val="en-US"/>
          </w:rPr>
          <w:delText>interactions</w:delText>
        </w:r>
      </w:del>
      <w:ins w:id="3" w:author="USER-PC" w:date="2018-03-26T23:28:00Z">
        <w:r w:rsidR="005A4238" w:rsidRPr="00E93654">
          <w:rPr>
            <w:lang w:val="en-US"/>
          </w:rPr>
          <w:t>communications</w:t>
        </w:r>
      </w:ins>
      <w:r w:rsidRPr="00E93654">
        <w:rPr>
          <w:lang w:val="en-US"/>
        </w:rPr>
        <w:t xml:space="preserve"> among organisms and their </w:t>
      </w:r>
      <w:del w:id="4" w:author="USER-PC" w:date="2018-03-26T23:28:00Z">
        <w:r w:rsidRPr="00E93654" w:rsidDel="005A4238">
          <w:rPr>
            <w:lang w:val="en-US"/>
          </w:rPr>
          <w:delText>environment</w:delText>
        </w:r>
      </w:del>
      <w:ins w:id="5" w:author="USER-PC" w:date="2018-03-26T23:28:00Z">
        <w:r w:rsidR="005A4238" w:rsidRPr="00E93654">
          <w:rPr>
            <w:lang w:val="en-US"/>
          </w:rPr>
          <w:t>setting</w:t>
        </w:r>
      </w:ins>
      <w:r w:rsidRPr="00E93654">
        <w:rPr>
          <w:lang w:val="en-US"/>
        </w:rPr>
        <w:t xml:space="preserve">. Objects of study include interactions of organisms with each other and with abiotic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w:t>
      </w:r>
    </w:p>
    <w:p w:rsidR="00C46F24" w:rsidRDefault="00C46F24" w:rsidP="00C46F24">
      <w:pPr>
        <w:pStyle w:val="2"/>
        <w:rPr>
          <w:lang w:val="en-US"/>
        </w:rPr>
      </w:pPr>
      <w:bookmarkStart w:id="6" w:name="_Toc509867014"/>
      <w:bookmarkStart w:id="7" w:name="_Toc509868476"/>
      <w:r>
        <w:rPr>
          <w:lang w:val="en-US"/>
        </w:rPr>
        <w:t>Heading 2</w:t>
      </w:r>
      <w:bookmarkEnd w:id="6"/>
      <w:bookmarkEnd w:id="7"/>
    </w:p>
    <w:p w:rsidR="00E93654" w:rsidRDefault="00E93654">
      <w:pPr>
        <w:rPr>
          <w:lang w:val="en-US"/>
        </w:rPr>
      </w:pPr>
      <w:r w:rsidRPr="00E93654">
        <w:rPr>
          <w:lang w:val="en-US"/>
        </w:rPr>
        <w:t xml:space="preserve">Ecosystem processes, such as primary </w:t>
      </w:r>
      <w:del w:id="8" w:author="USER-PC" w:date="2018-03-26T23:29:00Z">
        <w:r w:rsidRPr="00E93654" w:rsidDel="005A4238">
          <w:rPr>
            <w:lang w:val="en-US"/>
          </w:rPr>
          <w:delText>production</w:delText>
        </w:r>
      </w:del>
      <w:ins w:id="9" w:author="USER-PC" w:date="2018-03-26T23:29:00Z">
        <w:r w:rsidR="005A4238" w:rsidRPr="00E93654">
          <w:rPr>
            <w:lang w:val="en-US"/>
          </w:rPr>
          <w:t>manufacture</w:t>
        </w:r>
      </w:ins>
      <w:r w:rsidRPr="00E93654">
        <w:rPr>
          <w:lang w:val="en-US"/>
        </w:rPr>
        <w:t>, pedogenesis, nutrient cycling, and niche construction, regulate the flux of energy and matter through an environment. These processes are sustained by organisms with specific life history traits. Biodiversity means the varieties of species, genes, and ecosystems, enhances certain ecosystem services.</w:t>
      </w:r>
    </w:p>
    <w:p w:rsidR="00E93654" w:rsidRDefault="00E93654">
      <w:pPr>
        <w:rPr>
          <w:lang w:val="en-US"/>
        </w:rPr>
      </w:pPr>
      <w:r>
        <w:rPr>
          <w:lang w:val="en-US"/>
        </w:rPr>
        <w:br w:type="page"/>
      </w:r>
    </w:p>
    <w:p w:rsidR="00C46F24" w:rsidRPr="00677956" w:rsidRDefault="00C46F24" w:rsidP="00677956">
      <w:pPr>
        <w:pStyle w:val="1"/>
        <w:rPr>
          <w:lang w:val="en-US"/>
        </w:rPr>
      </w:pPr>
      <w:bookmarkStart w:id="10" w:name="_Toc509867015"/>
      <w:bookmarkStart w:id="11" w:name="_Toc509868477"/>
      <w:r w:rsidRPr="00677956">
        <w:rPr>
          <w:lang w:val="en-US"/>
        </w:rPr>
        <w:lastRenderedPageBreak/>
        <w:t>Hierarchy</w:t>
      </w:r>
      <w:bookmarkEnd w:id="10"/>
      <w:bookmarkEnd w:id="11"/>
    </w:p>
    <w:p w:rsidR="00E93654" w:rsidRPr="00E93654" w:rsidRDefault="00E93654" w:rsidP="00E93654">
      <w:pPr>
        <w:rPr>
          <w:lang w:val="en-US"/>
        </w:rPr>
      </w:pPr>
      <w:r w:rsidRPr="00E93654">
        <w:rPr>
          <w:lang w:val="en-US"/>
        </w:rPr>
        <w:t xml:space="preserve">The scale of ecological dynamics can operate like a closed system, such as aphids migrating on a single tree, while at the same time remain open with regard to </w:t>
      </w:r>
      <w:del w:id="12" w:author="USER-PC" w:date="2018-03-26T23:32:00Z">
        <w:r w:rsidRPr="00E93654" w:rsidDel="009C54D0">
          <w:rPr>
            <w:lang w:val="en-US"/>
          </w:rPr>
          <w:delText>broader</w:delText>
        </w:r>
      </w:del>
      <w:ins w:id="13" w:author="USER-PC" w:date="2018-03-26T23:32:00Z">
        <w:r w:rsidR="009C54D0" w:rsidRPr="00E93654">
          <w:rPr>
            <w:lang w:val="en-US"/>
          </w:rPr>
          <w:t>wider</w:t>
        </w:r>
      </w:ins>
      <w:r w:rsidRPr="00E93654">
        <w:rPr>
          <w:lang w:val="en-US"/>
        </w:rPr>
        <w:t xml:space="preserve"> scale influences, such as atmosphere or climate. Hence, ecologists classify ecosystems hierarchically by analyzing data collected from finer scale units, such as vegetation associations, climate, and soil types, and integrate this information to identify emergent patterns of uniform organization and processes that operate on local to regional, landscape, and chronological scales.</w:t>
      </w:r>
    </w:p>
    <w:p w:rsidR="00C46F24" w:rsidRDefault="00C46F24" w:rsidP="00C46F24">
      <w:pPr>
        <w:pStyle w:val="2"/>
        <w:rPr>
          <w:lang w:val="en-US"/>
        </w:rPr>
      </w:pPr>
      <w:bookmarkStart w:id="14" w:name="_Toc509867016"/>
      <w:bookmarkStart w:id="15" w:name="_Toc509868478"/>
      <w:r>
        <w:rPr>
          <w:lang w:val="en-US"/>
        </w:rPr>
        <w:t>Heading 2</w:t>
      </w:r>
      <w:bookmarkEnd w:id="14"/>
      <w:bookmarkEnd w:id="15"/>
    </w:p>
    <w:p w:rsidR="00E93654" w:rsidRPr="00E93654" w:rsidRDefault="00E93654" w:rsidP="00E93654">
      <w:pPr>
        <w:rPr>
          <w:lang w:val="en-US"/>
        </w:rPr>
      </w:pPr>
      <w:r w:rsidRPr="00E93654">
        <w:rPr>
          <w:lang w:val="en-US"/>
        </w:rPr>
        <w:t xml:space="preserve">To structure the study of ecology into a </w:t>
      </w:r>
      <w:del w:id="16" w:author="USER-PC" w:date="2018-03-26T23:32:00Z">
        <w:r w:rsidRPr="00E93654" w:rsidDel="009C54D0">
          <w:rPr>
            <w:lang w:val="en-US"/>
          </w:rPr>
          <w:delText>conceptually</w:delText>
        </w:r>
      </w:del>
      <w:ins w:id="17" w:author="USER-PC" w:date="2018-03-26T23:32:00Z">
        <w:r w:rsidR="009C54D0" w:rsidRPr="00E93654">
          <w:rPr>
            <w:lang w:val="en-US"/>
          </w:rPr>
          <w:t>theoretically</w:t>
        </w:r>
      </w:ins>
      <w:r w:rsidRPr="00E93654">
        <w:rPr>
          <w:lang w:val="en-US"/>
        </w:rPr>
        <w:t xml:space="preserve"> manageable framework, the biological world is organized into a nested hierarchy, ranging in scale from genes, to cells, to tissues, to organs, to organisms, to species, to populations, to communities, to ecosystems, to biomes, and up to the level of the biosphere.[8] This framework forms a panarchy[9] and exhibits non-linear behaviors; this means that "effect and cause are disproportionate, so that small changes to critical variables, such as the number of nitrogen fixers, can lead to disproportionate, perhaps irreversible, changes in the system properties."[10]:14</w:t>
      </w:r>
    </w:p>
    <w:p w:rsidR="00E93654" w:rsidRDefault="00E93654">
      <w:pPr>
        <w:rPr>
          <w:lang w:val="en-US"/>
        </w:rPr>
      </w:pPr>
      <w:r>
        <w:rPr>
          <w:lang w:val="en-US"/>
        </w:rPr>
        <w:br w:type="page"/>
      </w:r>
    </w:p>
    <w:p w:rsidR="00B5379C" w:rsidRPr="00677956" w:rsidRDefault="00B5379C" w:rsidP="00677956">
      <w:pPr>
        <w:pStyle w:val="1"/>
        <w:rPr>
          <w:lang w:val="en-US"/>
        </w:rPr>
      </w:pPr>
      <w:bookmarkStart w:id="18" w:name="_Toc509867017"/>
      <w:bookmarkStart w:id="19" w:name="_Toc509868479"/>
      <w:r w:rsidRPr="00677956">
        <w:rPr>
          <w:lang w:val="en-US"/>
        </w:rPr>
        <w:lastRenderedPageBreak/>
        <w:t>Biodiversity</w:t>
      </w:r>
      <w:bookmarkEnd w:id="18"/>
      <w:bookmarkEnd w:id="19"/>
    </w:p>
    <w:p w:rsidR="00B5379C" w:rsidRDefault="00E93654" w:rsidP="00E93654">
      <w:pPr>
        <w:rPr>
          <w:lang w:val="en-US"/>
        </w:rPr>
      </w:pPr>
      <w:r w:rsidRPr="00E93654">
        <w:rPr>
          <w:lang w:val="en-US"/>
        </w:rPr>
        <w:t xml:space="preserve">Biodiversity (an abbreviation of "biological diversity") describes the diversity of life from genes to ecosystems and spans every level of biological organization. The term has several interpretations, and there are many ways to index, measure, characterize, and represent its complex organization.[12][13][14] Biodiversity includes species diversity, ecosystem diversity, and genetic diversity and scientists are interested in the way that this diversity affects the complex ecological processes operating at and among these respective levels.[13][15][16] Biodiversity plays an important role in ecosystem services which by definition maintain and improve human quality of life.[14][17][18] </w:t>
      </w:r>
    </w:p>
    <w:p w:rsidR="00B5379C" w:rsidRDefault="00B5379C" w:rsidP="00B5379C">
      <w:pPr>
        <w:pStyle w:val="2"/>
        <w:rPr>
          <w:lang w:val="en-US"/>
        </w:rPr>
      </w:pPr>
      <w:bookmarkStart w:id="20" w:name="_Toc509867018"/>
      <w:bookmarkStart w:id="21" w:name="_Toc509868480"/>
      <w:r>
        <w:rPr>
          <w:lang w:val="en-US"/>
        </w:rPr>
        <w:t>Heading 2</w:t>
      </w:r>
      <w:bookmarkEnd w:id="20"/>
      <w:bookmarkEnd w:id="21"/>
    </w:p>
    <w:p w:rsidR="00FA796D" w:rsidRDefault="00E93654" w:rsidP="00E93654">
      <w:pPr>
        <w:rPr>
          <w:lang w:val="en-US"/>
        </w:rPr>
      </w:pPr>
      <w:r w:rsidRPr="00E93654">
        <w:rPr>
          <w:lang w:val="en-US"/>
        </w:rPr>
        <w:t>Conservation priorities and management techniques require different approaches and considerations to address the full ecological scope of biodiversity. Natural capital that supports populations is critical for maintaining ecosystem services[19][20] and species migration (e.g., riverine fish runs and avian insect control) has been implicated as one mechanism by which those service losses are experienced.[21] An understanding of biodiversity has practical applications for species and ecosystem-level conservation planners as they make management recommendations to consulting firms, governments, and industry.[22]</w:t>
      </w:r>
    </w:p>
    <w:p w:rsidR="000703CD" w:rsidRPr="000703CD" w:rsidRDefault="000703CD" w:rsidP="000703CD">
      <w:pPr>
        <w:jc w:val="center"/>
        <w:rPr>
          <w:b/>
          <w:sz w:val="28"/>
          <w:szCs w:val="28"/>
          <w:lang w:val="en-US"/>
        </w:rPr>
      </w:pPr>
      <w:r w:rsidRPr="000703CD">
        <w:rPr>
          <w:b/>
          <w:sz w:val="28"/>
          <w:szCs w:val="28"/>
          <w:lang w:val="en-US"/>
        </w:rPr>
        <w:t>Class Schedule</w:t>
      </w:r>
    </w:p>
    <w:tbl>
      <w:tblPr>
        <w:tblStyle w:val="a7"/>
        <w:tblW w:w="0" w:type="auto"/>
        <w:tblLook w:val="04A0" w:firstRow="1" w:lastRow="0" w:firstColumn="1" w:lastColumn="0" w:noHBand="0" w:noVBand="1"/>
      </w:tblPr>
      <w:tblGrid>
        <w:gridCol w:w="1815"/>
        <w:gridCol w:w="1811"/>
        <w:gridCol w:w="64"/>
        <w:gridCol w:w="1748"/>
        <w:gridCol w:w="7"/>
        <w:gridCol w:w="1804"/>
        <w:gridCol w:w="41"/>
        <w:gridCol w:w="1770"/>
      </w:tblGrid>
      <w:tr w:rsidR="00FA796D" w:rsidTr="00DE4C31">
        <w:trPr>
          <w:trHeight w:val="531"/>
        </w:trPr>
        <w:tc>
          <w:tcPr>
            <w:tcW w:w="1815" w:type="dxa"/>
            <w:shd w:val="clear" w:color="auto" w:fill="2E74B5" w:themeFill="accent1" w:themeFillShade="BF"/>
          </w:tcPr>
          <w:p w:rsidR="00FA796D" w:rsidRPr="000703CD" w:rsidRDefault="000703CD" w:rsidP="000703CD">
            <w:pPr>
              <w:ind w:firstLine="0"/>
              <w:jc w:val="center"/>
              <w:rPr>
                <w:b/>
                <w:lang w:val="en-US"/>
              </w:rPr>
            </w:pPr>
            <w:r w:rsidRPr="000703CD">
              <w:rPr>
                <w:b/>
                <w:color w:val="FFFFFF" w:themeColor="background1"/>
                <w:lang w:val="en-US"/>
              </w:rPr>
              <w:t>L</w:t>
            </w:r>
            <w:r w:rsidR="00F17B59" w:rsidRPr="000703CD">
              <w:rPr>
                <w:b/>
                <w:color w:val="FFFFFF" w:themeColor="background1"/>
                <w:lang w:val="en-US"/>
              </w:rPr>
              <w:t>ESSON</w:t>
            </w:r>
          </w:p>
        </w:tc>
        <w:tc>
          <w:tcPr>
            <w:tcW w:w="1811" w:type="dxa"/>
            <w:shd w:val="clear" w:color="auto" w:fill="2E74B5" w:themeFill="accent1" w:themeFillShade="BF"/>
          </w:tcPr>
          <w:p w:rsidR="00FA796D" w:rsidRPr="000703CD" w:rsidRDefault="00F17B59" w:rsidP="000703CD">
            <w:pPr>
              <w:ind w:firstLine="0"/>
              <w:jc w:val="center"/>
              <w:rPr>
                <w:b/>
                <w:lang w:val="en-US"/>
              </w:rPr>
            </w:pPr>
            <w:r w:rsidRPr="000703CD">
              <w:rPr>
                <w:b/>
                <w:color w:val="FFFFFF" w:themeColor="background1"/>
                <w:lang w:val="en-US"/>
              </w:rPr>
              <w:t>TOPIC</w:t>
            </w:r>
          </w:p>
        </w:tc>
        <w:tc>
          <w:tcPr>
            <w:tcW w:w="1812" w:type="dxa"/>
            <w:gridSpan w:val="2"/>
            <w:shd w:val="clear" w:color="auto" w:fill="2E74B5" w:themeFill="accent1" w:themeFillShade="BF"/>
          </w:tcPr>
          <w:p w:rsidR="00FA796D" w:rsidRPr="000703CD" w:rsidRDefault="00F17B59" w:rsidP="000703CD">
            <w:pPr>
              <w:ind w:firstLine="0"/>
              <w:jc w:val="center"/>
              <w:rPr>
                <w:b/>
                <w:lang w:val="en-US"/>
              </w:rPr>
            </w:pPr>
            <w:r w:rsidRPr="000703CD">
              <w:rPr>
                <w:b/>
                <w:color w:val="FFFFFF" w:themeColor="background1"/>
                <w:lang w:val="en-US"/>
              </w:rPr>
              <w:t>ASSIGNMENT</w:t>
            </w:r>
          </w:p>
        </w:tc>
        <w:tc>
          <w:tcPr>
            <w:tcW w:w="1811" w:type="dxa"/>
            <w:gridSpan w:val="2"/>
            <w:shd w:val="clear" w:color="auto" w:fill="2E74B5" w:themeFill="accent1" w:themeFillShade="BF"/>
          </w:tcPr>
          <w:p w:rsidR="00FA796D" w:rsidRPr="000703CD" w:rsidRDefault="00F17B59" w:rsidP="000703CD">
            <w:pPr>
              <w:ind w:firstLine="0"/>
              <w:jc w:val="center"/>
              <w:rPr>
                <w:b/>
                <w:color w:val="FFFFFF" w:themeColor="background1"/>
                <w:lang w:val="en-US"/>
              </w:rPr>
            </w:pPr>
            <w:r w:rsidRPr="000703CD">
              <w:rPr>
                <w:b/>
                <w:color w:val="FFFFFF" w:themeColor="background1"/>
                <w:lang w:val="en-US"/>
              </w:rPr>
              <w:t>Points</w:t>
            </w:r>
          </w:p>
        </w:tc>
        <w:tc>
          <w:tcPr>
            <w:tcW w:w="1811" w:type="dxa"/>
            <w:gridSpan w:val="2"/>
            <w:shd w:val="clear" w:color="auto" w:fill="2E74B5" w:themeFill="accent1" w:themeFillShade="BF"/>
          </w:tcPr>
          <w:p w:rsidR="00FA796D" w:rsidRPr="000703CD" w:rsidRDefault="00F17B59" w:rsidP="000703CD">
            <w:pPr>
              <w:ind w:firstLine="0"/>
              <w:jc w:val="center"/>
              <w:rPr>
                <w:b/>
                <w:color w:val="FFFFFF" w:themeColor="background1"/>
                <w:lang w:val="en-US"/>
              </w:rPr>
            </w:pPr>
            <w:r w:rsidRPr="000703CD">
              <w:rPr>
                <w:b/>
                <w:color w:val="FFFFFF" w:themeColor="background1"/>
                <w:lang w:val="en-US"/>
              </w:rPr>
              <w:t>DUE</w:t>
            </w:r>
          </w:p>
        </w:tc>
      </w:tr>
      <w:tr w:rsidR="00F17B59" w:rsidTr="00F5530B">
        <w:trPr>
          <w:trHeight w:val="491"/>
        </w:trPr>
        <w:tc>
          <w:tcPr>
            <w:tcW w:w="1815" w:type="dxa"/>
            <w:vMerge w:val="restart"/>
            <w:shd w:val="clear" w:color="auto" w:fill="9CC2E5" w:themeFill="accent1" w:themeFillTint="99"/>
          </w:tcPr>
          <w:p w:rsidR="00F17B59" w:rsidRPr="000703CD" w:rsidRDefault="00F17B59" w:rsidP="00DE4C31">
            <w:pPr>
              <w:ind w:firstLine="0"/>
              <w:jc w:val="center"/>
              <w:rPr>
                <w:color w:val="000000" w:themeColor="text1"/>
                <w:lang w:val="en-US"/>
              </w:rPr>
            </w:pPr>
            <w:r w:rsidRPr="000703CD">
              <w:rPr>
                <w:color w:val="000000" w:themeColor="text1"/>
                <w:lang w:val="en-US"/>
              </w:rPr>
              <w:t>1</w:t>
            </w:r>
          </w:p>
        </w:tc>
        <w:tc>
          <w:tcPr>
            <w:tcW w:w="1811" w:type="dxa"/>
            <w:vMerge w:val="restart"/>
            <w:shd w:val="clear" w:color="auto" w:fill="9CC2E5" w:themeFill="accent1" w:themeFillTint="99"/>
          </w:tcPr>
          <w:p w:rsidR="00F17B59" w:rsidRPr="000703CD" w:rsidRDefault="00F17B59" w:rsidP="00E93654">
            <w:pPr>
              <w:ind w:firstLine="0"/>
              <w:rPr>
                <w:color w:val="000000" w:themeColor="text1"/>
                <w:sz w:val="24"/>
                <w:szCs w:val="24"/>
                <w:lang w:val="en-US"/>
              </w:rPr>
            </w:pPr>
            <w:r w:rsidRPr="000703CD">
              <w:rPr>
                <w:color w:val="000000" w:themeColor="text1"/>
                <w:sz w:val="24"/>
                <w:szCs w:val="24"/>
                <w:lang w:val="en-US"/>
              </w:rPr>
              <w:t>What is Distance Learning?</w:t>
            </w:r>
          </w:p>
        </w:tc>
        <w:tc>
          <w:tcPr>
            <w:tcW w:w="1812" w:type="dxa"/>
            <w:gridSpan w:val="2"/>
            <w:shd w:val="clear" w:color="auto" w:fill="9CC2E5" w:themeFill="accent1" w:themeFillTint="99"/>
          </w:tcPr>
          <w:p w:rsidR="00F17B59" w:rsidRPr="000703CD" w:rsidRDefault="00F17B59" w:rsidP="00E93654">
            <w:pPr>
              <w:ind w:firstLine="0"/>
              <w:rPr>
                <w:color w:val="000000" w:themeColor="text1"/>
                <w:lang w:val="en-US"/>
              </w:rPr>
            </w:pPr>
            <w:r w:rsidRPr="000703CD">
              <w:rPr>
                <w:color w:val="000000" w:themeColor="text1"/>
                <w:lang w:val="en-US"/>
              </w:rPr>
              <w:t>Wiki #1</w:t>
            </w:r>
          </w:p>
        </w:tc>
        <w:tc>
          <w:tcPr>
            <w:tcW w:w="1811" w:type="dxa"/>
            <w:gridSpan w:val="2"/>
            <w:shd w:val="clear" w:color="auto" w:fill="9CC2E5" w:themeFill="accent1" w:themeFillTint="99"/>
          </w:tcPr>
          <w:p w:rsidR="00F17B59" w:rsidRPr="000703CD" w:rsidRDefault="00F17B59" w:rsidP="00E93654">
            <w:pPr>
              <w:ind w:firstLine="0"/>
              <w:rPr>
                <w:color w:val="000000" w:themeColor="text1"/>
                <w:lang w:val="en-US"/>
              </w:rPr>
            </w:pPr>
            <w:r w:rsidRPr="000703CD">
              <w:rPr>
                <w:color w:val="000000" w:themeColor="text1"/>
                <w:lang w:val="en-US"/>
              </w:rPr>
              <w:t>10</w:t>
            </w:r>
          </w:p>
        </w:tc>
        <w:tc>
          <w:tcPr>
            <w:tcW w:w="1811" w:type="dxa"/>
            <w:gridSpan w:val="2"/>
            <w:shd w:val="clear" w:color="auto" w:fill="9CC2E5" w:themeFill="accent1" w:themeFillTint="99"/>
          </w:tcPr>
          <w:p w:rsidR="00F17B59" w:rsidRPr="000703CD" w:rsidRDefault="00F17B59" w:rsidP="00E93654">
            <w:pPr>
              <w:ind w:firstLine="0"/>
              <w:rPr>
                <w:color w:val="000000" w:themeColor="text1"/>
                <w:lang w:val="en-US"/>
              </w:rPr>
            </w:pPr>
            <w:r w:rsidRPr="000703CD">
              <w:rPr>
                <w:color w:val="000000" w:themeColor="text1"/>
                <w:lang w:val="en-US"/>
              </w:rPr>
              <w:t>March 10</w:t>
            </w:r>
          </w:p>
        </w:tc>
      </w:tr>
      <w:tr w:rsidR="00F17B59" w:rsidTr="00F5530B">
        <w:trPr>
          <w:trHeight w:val="495"/>
        </w:trPr>
        <w:tc>
          <w:tcPr>
            <w:tcW w:w="1815" w:type="dxa"/>
            <w:vMerge/>
            <w:shd w:val="clear" w:color="auto" w:fill="9CC2E5" w:themeFill="accent1" w:themeFillTint="99"/>
          </w:tcPr>
          <w:p w:rsidR="00F17B59" w:rsidRPr="000703CD" w:rsidRDefault="00F17B59" w:rsidP="00E93654">
            <w:pPr>
              <w:ind w:firstLine="0"/>
              <w:rPr>
                <w:color w:val="000000" w:themeColor="text1"/>
                <w:lang w:val="en-US"/>
              </w:rPr>
            </w:pPr>
          </w:p>
        </w:tc>
        <w:tc>
          <w:tcPr>
            <w:tcW w:w="1811" w:type="dxa"/>
            <w:vMerge/>
          </w:tcPr>
          <w:p w:rsidR="00F17B59" w:rsidRPr="000703CD" w:rsidRDefault="00F17B59" w:rsidP="00E93654">
            <w:pPr>
              <w:ind w:firstLine="0"/>
              <w:rPr>
                <w:color w:val="000000" w:themeColor="text1"/>
                <w:lang w:val="en-US"/>
              </w:rPr>
            </w:pPr>
          </w:p>
        </w:tc>
        <w:tc>
          <w:tcPr>
            <w:tcW w:w="1812" w:type="dxa"/>
            <w:gridSpan w:val="2"/>
            <w:shd w:val="clear" w:color="auto" w:fill="DEEAF6" w:themeFill="accent1" w:themeFillTint="33"/>
          </w:tcPr>
          <w:p w:rsidR="00F17B59" w:rsidRPr="000703CD" w:rsidRDefault="00F17B59" w:rsidP="00E93654">
            <w:pPr>
              <w:ind w:firstLine="0"/>
              <w:rPr>
                <w:color w:val="000000" w:themeColor="text1"/>
                <w:lang w:val="en-US"/>
              </w:rPr>
            </w:pPr>
            <w:r w:rsidRPr="000703CD">
              <w:rPr>
                <w:color w:val="000000" w:themeColor="text1"/>
                <w:lang w:val="en-US"/>
              </w:rPr>
              <w:t>Rresentation</w:t>
            </w:r>
          </w:p>
        </w:tc>
        <w:tc>
          <w:tcPr>
            <w:tcW w:w="1811" w:type="dxa"/>
            <w:gridSpan w:val="2"/>
            <w:shd w:val="clear" w:color="auto" w:fill="DEEAF6" w:themeFill="accent1" w:themeFillTint="33"/>
          </w:tcPr>
          <w:p w:rsidR="00F17B59" w:rsidRPr="000703CD" w:rsidRDefault="00F17B59" w:rsidP="00E93654">
            <w:pPr>
              <w:ind w:firstLine="0"/>
              <w:rPr>
                <w:color w:val="000000" w:themeColor="text1"/>
                <w:lang w:val="en-US"/>
              </w:rPr>
            </w:pPr>
            <w:r w:rsidRPr="000703CD">
              <w:rPr>
                <w:color w:val="000000" w:themeColor="text1"/>
                <w:lang w:val="en-US"/>
              </w:rPr>
              <w:t>20</w:t>
            </w:r>
          </w:p>
        </w:tc>
        <w:tc>
          <w:tcPr>
            <w:tcW w:w="1811" w:type="dxa"/>
            <w:gridSpan w:val="2"/>
            <w:shd w:val="clear" w:color="auto" w:fill="DEEAF6" w:themeFill="accent1" w:themeFillTint="33"/>
          </w:tcPr>
          <w:p w:rsidR="00F17B59" w:rsidRPr="000703CD" w:rsidRDefault="00F17B59" w:rsidP="00E93654">
            <w:pPr>
              <w:ind w:firstLine="0"/>
              <w:rPr>
                <w:color w:val="000000" w:themeColor="text1"/>
                <w:lang w:val="en-US"/>
              </w:rPr>
            </w:pPr>
          </w:p>
        </w:tc>
      </w:tr>
      <w:tr w:rsidR="00FA796D" w:rsidTr="00F5530B">
        <w:trPr>
          <w:trHeight w:val="255"/>
        </w:trPr>
        <w:tc>
          <w:tcPr>
            <w:tcW w:w="1815" w:type="dxa"/>
            <w:shd w:val="clear" w:color="auto" w:fill="9CC2E5" w:themeFill="accent1" w:themeFillTint="99"/>
          </w:tcPr>
          <w:p w:rsidR="00FA796D" w:rsidRPr="000703CD" w:rsidRDefault="00F17B59" w:rsidP="00DE4C31">
            <w:pPr>
              <w:ind w:firstLine="0"/>
              <w:jc w:val="center"/>
              <w:rPr>
                <w:color w:val="000000" w:themeColor="text1"/>
                <w:lang w:val="en-US"/>
              </w:rPr>
            </w:pPr>
            <w:r w:rsidRPr="000703CD">
              <w:rPr>
                <w:color w:val="000000" w:themeColor="text1"/>
                <w:lang w:val="en-US"/>
              </w:rPr>
              <w:t>2</w:t>
            </w:r>
          </w:p>
        </w:tc>
        <w:tc>
          <w:tcPr>
            <w:tcW w:w="1811" w:type="dxa"/>
            <w:shd w:val="clear" w:color="auto" w:fill="9CC2E5" w:themeFill="accent1" w:themeFillTint="99"/>
          </w:tcPr>
          <w:p w:rsidR="00FA796D" w:rsidRPr="000703CD" w:rsidRDefault="00F17B59" w:rsidP="00E93654">
            <w:pPr>
              <w:ind w:firstLine="0"/>
              <w:rPr>
                <w:color w:val="000000" w:themeColor="text1"/>
                <w:sz w:val="24"/>
                <w:szCs w:val="24"/>
                <w:lang w:val="en-US"/>
              </w:rPr>
            </w:pPr>
            <w:r w:rsidRPr="000703CD">
              <w:rPr>
                <w:color w:val="000000" w:themeColor="text1"/>
                <w:sz w:val="24"/>
                <w:szCs w:val="24"/>
                <w:lang w:val="en-US"/>
              </w:rPr>
              <w:t>History &amp; Theories</w:t>
            </w:r>
          </w:p>
        </w:tc>
        <w:tc>
          <w:tcPr>
            <w:tcW w:w="1812" w:type="dxa"/>
            <w:gridSpan w:val="2"/>
            <w:shd w:val="clear" w:color="auto" w:fill="9CC2E5" w:themeFill="accent1" w:themeFillTint="99"/>
          </w:tcPr>
          <w:p w:rsidR="00FA796D" w:rsidRPr="000703CD" w:rsidRDefault="00F17B59" w:rsidP="00E93654">
            <w:pPr>
              <w:ind w:firstLine="0"/>
              <w:rPr>
                <w:color w:val="000000" w:themeColor="text1"/>
                <w:lang w:val="en-US"/>
              </w:rPr>
            </w:pPr>
            <w:r w:rsidRPr="000703CD">
              <w:rPr>
                <w:color w:val="000000" w:themeColor="text1"/>
                <w:lang w:val="en-US"/>
              </w:rPr>
              <w:t>Brief Paper</w:t>
            </w:r>
          </w:p>
        </w:tc>
        <w:tc>
          <w:tcPr>
            <w:tcW w:w="1811" w:type="dxa"/>
            <w:gridSpan w:val="2"/>
            <w:shd w:val="clear" w:color="auto" w:fill="9CC2E5" w:themeFill="accent1" w:themeFillTint="99"/>
          </w:tcPr>
          <w:p w:rsidR="00FA796D" w:rsidRPr="000703CD" w:rsidRDefault="00F17B59" w:rsidP="00E93654">
            <w:pPr>
              <w:ind w:firstLine="0"/>
              <w:rPr>
                <w:color w:val="000000" w:themeColor="text1"/>
                <w:lang w:val="en-US"/>
              </w:rPr>
            </w:pPr>
            <w:r w:rsidRPr="000703CD">
              <w:rPr>
                <w:color w:val="000000" w:themeColor="text1"/>
                <w:lang w:val="en-US"/>
              </w:rPr>
              <w:t>20</w:t>
            </w:r>
          </w:p>
        </w:tc>
        <w:tc>
          <w:tcPr>
            <w:tcW w:w="1811" w:type="dxa"/>
            <w:gridSpan w:val="2"/>
            <w:shd w:val="clear" w:color="auto" w:fill="9CC2E5" w:themeFill="accent1" w:themeFillTint="99"/>
          </w:tcPr>
          <w:p w:rsidR="00FA796D" w:rsidRPr="000703CD" w:rsidRDefault="00F17B59" w:rsidP="00E93654">
            <w:pPr>
              <w:ind w:firstLine="0"/>
              <w:rPr>
                <w:color w:val="000000" w:themeColor="text1"/>
                <w:lang w:val="en-US"/>
              </w:rPr>
            </w:pPr>
            <w:r w:rsidRPr="000703CD">
              <w:rPr>
                <w:color w:val="000000" w:themeColor="text1"/>
                <w:lang w:val="en-US"/>
              </w:rPr>
              <w:t>March 24</w:t>
            </w:r>
          </w:p>
        </w:tc>
      </w:tr>
      <w:tr w:rsidR="00F17B59" w:rsidTr="00F17B59">
        <w:trPr>
          <w:trHeight w:val="585"/>
        </w:trPr>
        <w:tc>
          <w:tcPr>
            <w:tcW w:w="9060" w:type="dxa"/>
            <w:gridSpan w:val="8"/>
            <w:tcBorders>
              <w:bottom w:val="single" w:sz="4" w:space="0" w:color="auto"/>
            </w:tcBorders>
          </w:tcPr>
          <w:p w:rsidR="00F17B59" w:rsidRPr="00655A89" w:rsidRDefault="00655A89" w:rsidP="00655A89">
            <w:pPr>
              <w:ind w:firstLine="0"/>
              <w:jc w:val="center"/>
              <w:rPr>
                <w:sz w:val="24"/>
                <w:szCs w:val="24"/>
                <w:lang w:val="en-US"/>
              </w:rPr>
            </w:pPr>
            <w:r w:rsidRPr="00655A89">
              <w:rPr>
                <w:sz w:val="24"/>
                <w:szCs w:val="24"/>
                <w:lang w:val="en-US"/>
              </w:rPr>
              <w:t>Spiring Break</w:t>
            </w:r>
          </w:p>
        </w:tc>
      </w:tr>
      <w:tr w:rsidR="00F17B59" w:rsidTr="00F5530B">
        <w:trPr>
          <w:trHeight w:val="900"/>
        </w:trPr>
        <w:tc>
          <w:tcPr>
            <w:tcW w:w="1815" w:type="dxa"/>
            <w:vMerge w:val="restart"/>
            <w:shd w:val="clear" w:color="auto" w:fill="9CC2E5" w:themeFill="accent1" w:themeFillTint="99"/>
          </w:tcPr>
          <w:p w:rsidR="00F17B59" w:rsidRPr="000703CD" w:rsidRDefault="00F17B59" w:rsidP="00DE4C31">
            <w:pPr>
              <w:ind w:firstLine="0"/>
              <w:jc w:val="center"/>
              <w:rPr>
                <w:color w:val="000000" w:themeColor="text1"/>
                <w:lang w:val="en-US"/>
              </w:rPr>
            </w:pPr>
            <w:r w:rsidRPr="000703CD">
              <w:rPr>
                <w:color w:val="000000" w:themeColor="text1"/>
                <w:lang w:val="en-US"/>
              </w:rPr>
              <w:t>3</w:t>
            </w:r>
          </w:p>
        </w:tc>
        <w:tc>
          <w:tcPr>
            <w:tcW w:w="1875" w:type="dxa"/>
            <w:gridSpan w:val="2"/>
            <w:vMerge w:val="restart"/>
            <w:shd w:val="clear" w:color="auto" w:fill="9CC2E5" w:themeFill="accent1" w:themeFillTint="99"/>
          </w:tcPr>
          <w:p w:rsidR="00F17B59" w:rsidRPr="000703CD" w:rsidRDefault="00F17B59" w:rsidP="00F17B59">
            <w:pPr>
              <w:ind w:firstLine="0"/>
              <w:rPr>
                <w:color w:val="000000" w:themeColor="text1"/>
                <w:sz w:val="24"/>
                <w:szCs w:val="24"/>
                <w:lang w:val="en-US"/>
              </w:rPr>
            </w:pPr>
            <w:r w:rsidRPr="000703CD">
              <w:rPr>
                <w:color w:val="000000" w:themeColor="text1"/>
                <w:sz w:val="24"/>
                <w:szCs w:val="24"/>
                <w:lang w:val="en-US"/>
              </w:rPr>
              <w:t>Distance Learners</w:t>
            </w:r>
          </w:p>
        </w:tc>
        <w:tc>
          <w:tcPr>
            <w:tcW w:w="1755" w:type="dxa"/>
            <w:gridSpan w:val="2"/>
            <w:shd w:val="clear" w:color="auto" w:fill="9CC2E5" w:themeFill="accent1" w:themeFillTint="99"/>
          </w:tcPr>
          <w:p w:rsidR="00F17B59" w:rsidRPr="000703CD" w:rsidRDefault="00D7749B" w:rsidP="00F17B59">
            <w:pPr>
              <w:ind w:firstLine="0"/>
              <w:rPr>
                <w:color w:val="000000" w:themeColor="text1"/>
                <w:lang w:val="en-US"/>
              </w:rPr>
            </w:pPr>
            <w:r w:rsidRPr="000703CD">
              <w:rPr>
                <w:color w:val="000000" w:themeColor="text1"/>
                <w:lang w:val="en-US"/>
              </w:rPr>
              <w:t>Discusssion #1</w:t>
            </w:r>
          </w:p>
        </w:tc>
        <w:tc>
          <w:tcPr>
            <w:tcW w:w="1845" w:type="dxa"/>
            <w:gridSpan w:val="2"/>
            <w:shd w:val="clear" w:color="auto" w:fill="9CC2E5" w:themeFill="accent1" w:themeFillTint="99"/>
          </w:tcPr>
          <w:p w:rsidR="00F17B59" w:rsidRPr="000703CD" w:rsidRDefault="00D7749B" w:rsidP="00F17B59">
            <w:pPr>
              <w:ind w:firstLine="0"/>
              <w:rPr>
                <w:color w:val="000000" w:themeColor="text1"/>
                <w:lang w:val="en-US"/>
              </w:rPr>
            </w:pPr>
            <w:r w:rsidRPr="000703CD">
              <w:rPr>
                <w:color w:val="000000" w:themeColor="text1"/>
                <w:lang w:val="en-US"/>
              </w:rPr>
              <w:t>10</w:t>
            </w:r>
          </w:p>
        </w:tc>
        <w:tc>
          <w:tcPr>
            <w:tcW w:w="1770" w:type="dxa"/>
            <w:shd w:val="clear" w:color="auto" w:fill="9CC2E5" w:themeFill="accent1" w:themeFillTint="99"/>
          </w:tcPr>
          <w:p w:rsidR="00F17B59" w:rsidRPr="000703CD" w:rsidRDefault="00D7749B" w:rsidP="00F17B59">
            <w:pPr>
              <w:ind w:firstLine="0"/>
              <w:rPr>
                <w:color w:val="000000" w:themeColor="text1"/>
                <w:lang w:val="en-US"/>
              </w:rPr>
            </w:pPr>
            <w:r w:rsidRPr="000703CD">
              <w:rPr>
                <w:color w:val="000000" w:themeColor="text1"/>
                <w:lang w:val="en-US"/>
              </w:rPr>
              <w:t>April 7</w:t>
            </w:r>
          </w:p>
        </w:tc>
      </w:tr>
      <w:tr w:rsidR="00F17B59" w:rsidTr="000703CD">
        <w:trPr>
          <w:trHeight w:val="855"/>
        </w:trPr>
        <w:tc>
          <w:tcPr>
            <w:tcW w:w="1815" w:type="dxa"/>
            <w:vMerge/>
          </w:tcPr>
          <w:p w:rsidR="00F17B59" w:rsidRPr="000703CD" w:rsidRDefault="00F17B59" w:rsidP="00E93654">
            <w:pPr>
              <w:ind w:firstLine="0"/>
              <w:rPr>
                <w:color w:val="000000" w:themeColor="text1"/>
                <w:lang w:val="en-US"/>
              </w:rPr>
            </w:pPr>
          </w:p>
        </w:tc>
        <w:tc>
          <w:tcPr>
            <w:tcW w:w="1875" w:type="dxa"/>
            <w:gridSpan w:val="2"/>
            <w:vMerge/>
          </w:tcPr>
          <w:p w:rsidR="00F17B59" w:rsidRPr="000703CD" w:rsidRDefault="00F17B59" w:rsidP="00F17B59">
            <w:pPr>
              <w:ind w:firstLine="0"/>
              <w:rPr>
                <w:color w:val="000000" w:themeColor="text1"/>
                <w:lang w:val="en-US"/>
              </w:rPr>
            </w:pPr>
          </w:p>
        </w:tc>
        <w:tc>
          <w:tcPr>
            <w:tcW w:w="1755" w:type="dxa"/>
            <w:gridSpan w:val="2"/>
            <w:shd w:val="clear" w:color="auto" w:fill="DEEAF6" w:themeFill="accent1" w:themeFillTint="33"/>
          </w:tcPr>
          <w:p w:rsidR="00F17B59" w:rsidRPr="000703CD" w:rsidRDefault="00D7749B" w:rsidP="00F17B59">
            <w:pPr>
              <w:ind w:firstLine="0"/>
              <w:rPr>
                <w:color w:val="000000" w:themeColor="text1"/>
                <w:lang w:val="en-US"/>
              </w:rPr>
            </w:pPr>
            <w:r w:rsidRPr="000703CD">
              <w:rPr>
                <w:color w:val="000000" w:themeColor="text1"/>
                <w:lang w:val="en-US"/>
              </w:rPr>
              <w:t>Group Project</w:t>
            </w:r>
          </w:p>
        </w:tc>
        <w:tc>
          <w:tcPr>
            <w:tcW w:w="1845" w:type="dxa"/>
            <w:gridSpan w:val="2"/>
            <w:shd w:val="clear" w:color="auto" w:fill="DEEAF6" w:themeFill="accent1" w:themeFillTint="33"/>
          </w:tcPr>
          <w:p w:rsidR="00F17B59" w:rsidRPr="000703CD" w:rsidRDefault="00D7749B" w:rsidP="00F17B59">
            <w:pPr>
              <w:ind w:firstLine="0"/>
              <w:rPr>
                <w:color w:val="000000" w:themeColor="text1"/>
                <w:lang w:val="en-US"/>
              </w:rPr>
            </w:pPr>
            <w:r w:rsidRPr="000703CD">
              <w:rPr>
                <w:color w:val="000000" w:themeColor="text1"/>
                <w:lang w:val="en-US"/>
              </w:rPr>
              <w:t>50</w:t>
            </w:r>
          </w:p>
        </w:tc>
        <w:tc>
          <w:tcPr>
            <w:tcW w:w="1770" w:type="dxa"/>
            <w:shd w:val="clear" w:color="auto" w:fill="DEEAF6" w:themeFill="accent1" w:themeFillTint="33"/>
          </w:tcPr>
          <w:p w:rsidR="00F17B59" w:rsidRPr="000703CD" w:rsidRDefault="00D7749B" w:rsidP="00F17B59">
            <w:pPr>
              <w:ind w:firstLine="0"/>
              <w:rPr>
                <w:color w:val="000000" w:themeColor="text1"/>
                <w:lang w:val="en-US"/>
              </w:rPr>
            </w:pPr>
            <w:r w:rsidRPr="000703CD">
              <w:rPr>
                <w:color w:val="000000" w:themeColor="text1"/>
                <w:lang w:val="en-US"/>
              </w:rPr>
              <w:t>April 14</w:t>
            </w:r>
          </w:p>
        </w:tc>
      </w:tr>
      <w:tr w:rsidR="00F17B59" w:rsidTr="00F5530B">
        <w:trPr>
          <w:trHeight w:val="766"/>
        </w:trPr>
        <w:tc>
          <w:tcPr>
            <w:tcW w:w="1815" w:type="dxa"/>
            <w:shd w:val="clear" w:color="auto" w:fill="9CC2E5" w:themeFill="accent1" w:themeFillTint="99"/>
          </w:tcPr>
          <w:p w:rsidR="00F17B59" w:rsidRPr="000703CD" w:rsidRDefault="00D7749B" w:rsidP="00DE4C31">
            <w:pPr>
              <w:ind w:firstLine="0"/>
              <w:jc w:val="center"/>
              <w:rPr>
                <w:color w:val="000000" w:themeColor="text1"/>
                <w:lang w:val="en-US"/>
              </w:rPr>
            </w:pPr>
            <w:r w:rsidRPr="000703CD">
              <w:rPr>
                <w:color w:val="000000" w:themeColor="text1"/>
                <w:lang w:val="en-US"/>
              </w:rPr>
              <w:t>4</w:t>
            </w:r>
          </w:p>
        </w:tc>
        <w:tc>
          <w:tcPr>
            <w:tcW w:w="1875" w:type="dxa"/>
            <w:gridSpan w:val="2"/>
            <w:shd w:val="clear" w:color="auto" w:fill="9CC2E5" w:themeFill="accent1" w:themeFillTint="99"/>
          </w:tcPr>
          <w:p w:rsidR="00F17B59" w:rsidRPr="000703CD" w:rsidRDefault="002E4B51" w:rsidP="00E93654">
            <w:pPr>
              <w:ind w:firstLine="0"/>
              <w:rPr>
                <w:color w:val="000000" w:themeColor="text1"/>
                <w:sz w:val="24"/>
                <w:szCs w:val="24"/>
                <w:lang w:val="en-US"/>
              </w:rPr>
            </w:pPr>
            <w:r w:rsidRPr="000703CD">
              <w:rPr>
                <w:color w:val="000000" w:themeColor="text1"/>
                <w:sz w:val="24"/>
                <w:szCs w:val="24"/>
                <w:lang w:val="en-US"/>
              </w:rPr>
              <w:t>Media Selection</w:t>
            </w:r>
          </w:p>
        </w:tc>
        <w:tc>
          <w:tcPr>
            <w:tcW w:w="1755" w:type="dxa"/>
            <w:gridSpan w:val="2"/>
            <w:shd w:val="clear" w:color="auto" w:fill="9CC2E5" w:themeFill="accent1" w:themeFillTint="99"/>
          </w:tcPr>
          <w:p w:rsidR="00F17B59" w:rsidRPr="000703CD" w:rsidRDefault="002E4B51" w:rsidP="00E93654">
            <w:pPr>
              <w:ind w:firstLine="0"/>
              <w:rPr>
                <w:color w:val="000000" w:themeColor="text1"/>
                <w:lang w:val="en-US"/>
              </w:rPr>
            </w:pPr>
            <w:r w:rsidRPr="000703CD">
              <w:rPr>
                <w:color w:val="000000" w:themeColor="text1"/>
                <w:lang w:val="en-US"/>
              </w:rPr>
              <w:t>Blog #1</w:t>
            </w:r>
          </w:p>
        </w:tc>
        <w:tc>
          <w:tcPr>
            <w:tcW w:w="1845" w:type="dxa"/>
            <w:gridSpan w:val="2"/>
            <w:shd w:val="clear" w:color="auto" w:fill="9CC2E5" w:themeFill="accent1" w:themeFillTint="99"/>
          </w:tcPr>
          <w:p w:rsidR="00F17B59" w:rsidRPr="000703CD" w:rsidRDefault="002E4B51" w:rsidP="00E93654">
            <w:pPr>
              <w:ind w:firstLine="0"/>
              <w:rPr>
                <w:color w:val="000000" w:themeColor="text1"/>
                <w:lang w:val="en-US"/>
              </w:rPr>
            </w:pPr>
            <w:r w:rsidRPr="000703CD">
              <w:rPr>
                <w:color w:val="000000" w:themeColor="text1"/>
                <w:lang w:val="en-US"/>
              </w:rPr>
              <w:t>10</w:t>
            </w:r>
          </w:p>
        </w:tc>
        <w:tc>
          <w:tcPr>
            <w:tcW w:w="1770" w:type="dxa"/>
            <w:shd w:val="clear" w:color="auto" w:fill="9CC2E5" w:themeFill="accent1" w:themeFillTint="99"/>
          </w:tcPr>
          <w:p w:rsidR="00F17B59" w:rsidRPr="000703CD" w:rsidRDefault="002E4B51" w:rsidP="00E93654">
            <w:pPr>
              <w:ind w:firstLine="0"/>
              <w:rPr>
                <w:color w:val="000000" w:themeColor="text1"/>
                <w:lang w:val="en-US"/>
              </w:rPr>
            </w:pPr>
            <w:r w:rsidRPr="000703CD">
              <w:rPr>
                <w:color w:val="000000" w:themeColor="text1"/>
                <w:lang w:val="en-US"/>
              </w:rPr>
              <w:t>April 21</w:t>
            </w:r>
          </w:p>
        </w:tc>
      </w:tr>
    </w:tbl>
    <w:p w:rsidR="005827AB" w:rsidRDefault="003A3635" w:rsidP="00482B8D">
      <w:pPr>
        <w:ind w:firstLine="0"/>
        <w:rPr>
          <w:lang w:val="en-US"/>
        </w:rPr>
      </w:pPr>
      <w:r>
        <w:rPr>
          <w:noProof/>
          <w:lang w:eastAsia="el-GR"/>
        </w:rPr>
        <w:lastRenderedPageBreak/>
        <w:drawing>
          <wp:anchor distT="0" distB="0" distL="114300" distR="114300" simplePos="0" relativeHeight="251658240" behindDoc="0" locked="0" layoutInCell="1" allowOverlap="1">
            <wp:simplePos x="904875" y="1257300"/>
            <wp:positionH relativeFrom="margin">
              <wp:align>left</wp:align>
            </wp:positionH>
            <wp:positionV relativeFrom="margin">
              <wp:align>center</wp:align>
            </wp:positionV>
            <wp:extent cx="3829050" cy="2752725"/>
            <wp:effectExtent l="0" t="0" r="0" b="9525"/>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1730574_1663848023689070_500147111963131904_n.g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29050" cy="2752725"/>
                    </a:xfrm>
                    <a:prstGeom prst="rect">
                      <a:avLst/>
                    </a:prstGeom>
                  </pic:spPr>
                </pic:pic>
              </a:graphicData>
            </a:graphic>
          </wp:anchor>
        </w:drawing>
      </w:r>
    </w:p>
    <w:p w:rsidR="00DB302B" w:rsidRPr="00677956" w:rsidRDefault="00DB302B" w:rsidP="003A3635">
      <w:pPr>
        <w:pStyle w:val="1"/>
        <w:ind w:firstLine="0"/>
        <w:rPr>
          <w:lang w:val="en-US"/>
        </w:rPr>
      </w:pPr>
      <w:bookmarkStart w:id="22" w:name="_Toc509867019"/>
      <w:bookmarkStart w:id="23" w:name="_Toc509868481"/>
      <w:r w:rsidRPr="00677956">
        <w:rPr>
          <w:lang w:val="en-US"/>
        </w:rPr>
        <w:t>Habitat</w:t>
      </w:r>
      <w:bookmarkEnd w:id="22"/>
      <w:bookmarkEnd w:id="23"/>
    </w:p>
    <w:p w:rsidR="005827AB" w:rsidRPr="005827AB" w:rsidRDefault="005827AB" w:rsidP="005827AB">
      <w:pPr>
        <w:rPr>
          <w:lang w:val="en-US"/>
        </w:rPr>
      </w:pPr>
      <w:r w:rsidRPr="005827AB">
        <w:rPr>
          <w:lang w:val="en-US"/>
        </w:rPr>
        <w:t>The habitat of a species describes the environment over which a species is known to occur and the type of community that is formed as a result.[24] More specifically, "habitats can be defined as regions in environmental space that are composed of multiple dimensions, each representing a biotic or abiotic environmental variable; that is, any component or characteristic of the environment related directly (e.g. forage biomass and quality) or indirectly (e.g. elevation) to the use of a location by the animal."[25]:745 For example, a habitat might be an aquatic or terrestrial environment that can be further categorized as a montane or alpine ecosystem. Habitat shifts provide important evidence of competition in nature where one population changes relative to the habitats that most other individuals of the species occupy. For example, one population of a species of tropical lizards (Tropidurus hispidus) has a flattened body relative to the main populations that live in open savanna. The population that lives in an isolated rock outcrop hides in crevasses where its flattened body offers a selective advantage. Habitat shifts also occur in the developmental life history of amphibians, and in insects that transition from aquatic to terrestrial habitats. Biotope and habitat are sometimes used interchangeably, but the former applies to a community's environment, whereas the latter applies to a species' environment.[24][26][27]</w:t>
      </w:r>
    </w:p>
    <w:p w:rsidR="00DB302B" w:rsidRDefault="00DB302B" w:rsidP="00DB302B">
      <w:pPr>
        <w:pStyle w:val="2"/>
        <w:rPr>
          <w:lang w:val="en-US"/>
        </w:rPr>
      </w:pPr>
      <w:bookmarkStart w:id="24" w:name="_Toc509867020"/>
      <w:bookmarkStart w:id="25" w:name="_Toc509868482"/>
      <w:r>
        <w:rPr>
          <w:lang w:val="en-US"/>
        </w:rPr>
        <w:t>Heading 2</w:t>
      </w:r>
      <w:bookmarkEnd w:id="24"/>
      <w:bookmarkEnd w:id="25"/>
    </w:p>
    <w:p w:rsidR="005827AB" w:rsidRDefault="005827AB" w:rsidP="005827AB">
      <w:pPr>
        <w:rPr>
          <w:lang w:val="en-US"/>
        </w:rPr>
      </w:pPr>
      <w:r w:rsidRPr="005827AB">
        <w:rPr>
          <w:lang w:val="en-US"/>
        </w:rPr>
        <w:t>Additionally, some species are ecosystem engineers, altering the environment within a localized region. For instance, beavers manage water levels by building dams which improves their habitat in a landscape</w:t>
      </w:r>
    </w:p>
    <w:p w:rsidR="005827AB" w:rsidRDefault="005827AB">
      <w:pPr>
        <w:rPr>
          <w:lang w:val="en-US"/>
        </w:rPr>
      </w:pPr>
      <w:r>
        <w:rPr>
          <w:lang w:val="en-US"/>
        </w:rPr>
        <w:br w:type="page"/>
      </w:r>
    </w:p>
    <w:p w:rsidR="00DB302B" w:rsidRPr="00677956" w:rsidRDefault="00DB302B" w:rsidP="00677956">
      <w:pPr>
        <w:pStyle w:val="1"/>
        <w:rPr>
          <w:lang w:val="en-US"/>
        </w:rPr>
      </w:pPr>
      <w:bookmarkStart w:id="26" w:name="_Toc509867021"/>
      <w:bookmarkStart w:id="27" w:name="_Toc509868483"/>
      <w:r w:rsidRPr="00677956">
        <w:rPr>
          <w:lang w:val="en-US"/>
        </w:rPr>
        <w:lastRenderedPageBreak/>
        <w:t>Niche</w:t>
      </w:r>
      <w:bookmarkEnd w:id="26"/>
      <w:bookmarkEnd w:id="27"/>
    </w:p>
    <w:p w:rsidR="005827AB" w:rsidRPr="005827AB" w:rsidRDefault="005827AB" w:rsidP="005827AB">
      <w:pPr>
        <w:rPr>
          <w:lang w:val="en-US"/>
        </w:rPr>
      </w:pPr>
      <w:r w:rsidRPr="005827AB">
        <w:rPr>
          <w:lang w:val="en-US"/>
        </w:rPr>
        <w:t>Definitions of the niche date back to 1917,[30] but G. Evelyn Hutchinson made conceptual advances in 1957[31][32] by introducing a widely adopted definition: "the set of biotic and abiotic conditions in which a species is able to persist and maintain stable population sizes."[30]:519 The ecological niche is a central concept in the ecology of organisms and is sub-divided into the fundamental and the realized niche. The fundamental niche is the set of environmental conditions under which a species is able to persist. The realized niche is the set of environmental plus ecological conditions under which a species persists.[30][32][33] The Hutchinsonian niche is defined more technically as a "Euclidean hyperspace whose dimensions are defined as environmental variables and whose size is a function of the number of values that the environmental values may assume for which an organism has positive fitness."[34]:71</w:t>
      </w:r>
    </w:p>
    <w:p w:rsidR="00DB302B" w:rsidRDefault="00DB302B" w:rsidP="00DB302B">
      <w:pPr>
        <w:pStyle w:val="2"/>
        <w:rPr>
          <w:lang w:val="en-US"/>
        </w:rPr>
      </w:pPr>
      <w:bookmarkStart w:id="28" w:name="_Toc509867022"/>
      <w:bookmarkStart w:id="29" w:name="_Toc509868484"/>
      <w:r>
        <w:rPr>
          <w:lang w:val="en-US"/>
        </w:rPr>
        <w:t>Heading 2</w:t>
      </w:r>
      <w:bookmarkEnd w:id="28"/>
      <w:bookmarkEnd w:id="29"/>
    </w:p>
    <w:p w:rsidR="00EA7ADC" w:rsidRDefault="005827AB" w:rsidP="005827AB">
      <w:pPr>
        <w:rPr>
          <w:lang w:val="en-US"/>
        </w:rPr>
      </w:pPr>
      <w:r w:rsidRPr="005827AB">
        <w:rPr>
          <w:lang w:val="en-US"/>
        </w:rPr>
        <w:t>Biogeographical patterns and range distributions are explained or predicted through knowledge of a species' traits and niche requirements.[35] Species have functional traits that are uniquely adapted to the ecological niche. A trait is a measurable property, phenotype, or characteristic of an organism that may influence its survival. Genes play an important role in the interplay of development and environmental expression of traits.[36] Resident species evolve traits that are fitted to the selection pressures of their local environment. This tends to afford them a competitive advantage and discourages similarly adapted species from having an overlapping geographic range. The competitive exclusion principle states that two species cannot coexist indefinitely by living off the same limiting resource; one will always out-compete the other. When similarly adapted species overlap geographically, closer inspection reveals subtle ecological differences in their habitat or dietary requirements.[37] Some models and empirical studies, however, suggest that disturbances can stabilize the co-evolution and shared niche occupancy of similar species inhabiting species-rich communities.[38] The habitat plus the niche is called the ecotope, which is defined as the full range of environmental and biological variables affecting an entire species.[24]</w:t>
      </w:r>
    </w:p>
    <w:p w:rsidR="00EA7ADC" w:rsidRDefault="00EA7ADC">
      <w:pPr>
        <w:spacing w:before="0" w:after="160" w:line="259" w:lineRule="auto"/>
        <w:ind w:firstLine="0"/>
        <w:rPr>
          <w:lang w:val="en-US"/>
        </w:rPr>
      </w:pPr>
      <w:r>
        <w:rPr>
          <w:lang w:val="en-US"/>
        </w:rPr>
        <w:br w:type="page"/>
      </w:r>
    </w:p>
    <w:p w:rsidR="009347DC" w:rsidRPr="001837DA" w:rsidRDefault="00EA7ADC" w:rsidP="001837DA">
      <w:pPr>
        <w:pStyle w:val="1"/>
        <w:jc w:val="center"/>
        <w:rPr>
          <w:sz w:val="32"/>
        </w:rPr>
      </w:pPr>
      <w:bookmarkStart w:id="30" w:name="_Toc509868485"/>
      <w:r w:rsidRPr="001837DA">
        <w:rPr>
          <w:sz w:val="32"/>
        </w:rPr>
        <w:lastRenderedPageBreak/>
        <w:t xml:space="preserve">Η </w:t>
      </w:r>
      <w:r w:rsidR="00144FA7" w:rsidRPr="001837DA">
        <w:rPr>
          <w:sz w:val="32"/>
        </w:rPr>
        <w:t>ΟΙΚΟΓΕΝΕΙΑ ΜΟΥ</w:t>
      </w:r>
      <w:bookmarkEnd w:id="30"/>
    </w:p>
    <w:p w:rsidR="00EA7ADC" w:rsidRPr="00EA7ADC" w:rsidRDefault="00EA7ADC" w:rsidP="00EA7ADC">
      <w:pPr>
        <w:jc w:val="center"/>
        <w:rPr>
          <w:b/>
          <w:color w:val="2E74B5" w:themeColor="accent1" w:themeShade="BF"/>
          <w:sz w:val="28"/>
          <w:szCs w:val="28"/>
        </w:rPr>
      </w:pPr>
      <w:bookmarkStart w:id="31" w:name="_GoBack"/>
      <w:r>
        <w:rPr>
          <w:b/>
          <w:noProof/>
          <w:color w:val="5B9BD5" w:themeColor="accent1"/>
          <w:sz w:val="28"/>
          <w:szCs w:val="28"/>
          <w:lang w:eastAsia="el-GR"/>
        </w:rPr>
        <w:drawing>
          <wp:inline distT="0" distB="0" distL="0" distR="0">
            <wp:extent cx="5895975" cy="3114675"/>
            <wp:effectExtent l="0" t="0" r="0" b="0"/>
            <wp:docPr id="3" name="Διάγραμμα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bookmarkEnd w:id="31"/>
    </w:p>
    <w:sectPr w:rsidR="00EA7ADC" w:rsidRPr="00EA7ADC" w:rsidSect="001764F3">
      <w:headerReference w:type="default" r:id="rId15"/>
      <w:footerReference w:type="default" r:id="rId16"/>
      <w:pgSz w:w="11906" w:h="16838"/>
      <w:pgMar w:top="1418" w:right="1418" w:bottom="1418" w:left="1418" w:header="794"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216" w:rsidRDefault="00182216" w:rsidP="00DA3A21">
      <w:pPr>
        <w:spacing w:before="0" w:after="0" w:line="240" w:lineRule="auto"/>
      </w:pPr>
      <w:r>
        <w:separator/>
      </w:r>
    </w:p>
  </w:endnote>
  <w:endnote w:type="continuationSeparator" w:id="0">
    <w:p w:rsidR="00182216" w:rsidRDefault="00182216" w:rsidP="00DA3A2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 w:name="Segoe UI">
    <w:panose1 w:val="020B0502040204020203"/>
    <w:charset w:val="A1"/>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398" w:rsidRPr="00563092" w:rsidRDefault="00182216" w:rsidP="00CE5398">
    <w:pPr>
      <w:pStyle w:val="a5"/>
      <w:ind w:firstLine="0"/>
      <w:rPr>
        <w:rFonts w:asciiTheme="majorHAnsi" w:eastAsiaTheme="majorEastAsia" w:hAnsiTheme="majorHAnsi" w:cstheme="majorBidi"/>
        <w:color w:val="000000" w:themeColor="text1"/>
        <w:sz w:val="28"/>
        <w:szCs w:val="28"/>
      </w:rPr>
    </w:pPr>
    <w:r>
      <w:rPr>
        <w:noProof/>
        <w:color w:val="5B9BD5" w:themeColor="accent1"/>
        <w:lang w:eastAsia="el-GR"/>
      </w:rPr>
      <w:pict>
        <v:rect id="Ορθογώνιο 452" o:spid="_x0000_s2049" style="position:absolute;margin-left:0;margin-top:0;width:579.9pt;height:750.3pt;z-index:251661312;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" filled="f" strokecolor="#747070 [1614]" strokeweight="1.25pt">
          <w10:wrap anchorx="page" anchory="page"/>
        </v:rect>
      </w:pict>
    </w:r>
    <w:r w:rsidR="001764F3">
      <w:rPr>
        <w:color w:val="5B9BD5" w:themeColor="accent1"/>
      </w:rPr>
      <w:t xml:space="preserve">Λήμματα από 1-5                                                                                                                               </w:t>
    </w:r>
    <w:r w:rsidR="001764F3">
      <w:rPr>
        <w:rFonts w:asciiTheme="majorHAnsi" w:eastAsiaTheme="majorEastAsia" w:hAnsiTheme="majorHAnsi" w:cstheme="majorBidi"/>
        <w:color w:val="5B9BD5" w:themeColor="accent1"/>
        <w:sz w:val="20"/>
        <w:szCs w:val="20"/>
      </w:rPr>
      <w:t xml:space="preserve">σελ. </w:t>
    </w:r>
    <w:r w:rsidR="00863476">
      <w:rPr>
        <w:rFonts w:asciiTheme="minorHAnsi" w:eastAsiaTheme="minorEastAsia" w:hAnsiTheme="minorHAnsi"/>
        <w:color w:val="5B9BD5" w:themeColor="accent1"/>
        <w:sz w:val="20"/>
        <w:szCs w:val="20"/>
      </w:rPr>
      <w:fldChar w:fldCharType="begin"/>
    </w:r>
    <w:r w:rsidR="001764F3">
      <w:rPr>
        <w:color w:val="5B9BD5" w:themeColor="accent1"/>
        <w:sz w:val="20"/>
        <w:szCs w:val="20"/>
      </w:rPr>
      <w:instrText>PAGE    \* MERGEFORMAT</w:instrText>
    </w:r>
    <w:r w:rsidR="00863476">
      <w:rPr>
        <w:rFonts w:asciiTheme="minorHAnsi" w:eastAsiaTheme="minorEastAsia" w:hAnsiTheme="minorHAnsi"/>
        <w:color w:val="5B9BD5" w:themeColor="accent1"/>
        <w:sz w:val="20"/>
        <w:szCs w:val="20"/>
      </w:rPr>
      <w:fldChar w:fldCharType="separate"/>
    </w:r>
    <w:r w:rsidR="00112AF3" w:rsidRPr="00112AF3">
      <w:rPr>
        <w:rFonts w:asciiTheme="majorHAnsi" w:eastAsiaTheme="majorEastAsia" w:hAnsiTheme="majorHAnsi" w:cstheme="majorBidi"/>
        <w:noProof/>
        <w:color w:val="5B9BD5" w:themeColor="accent1"/>
        <w:sz w:val="20"/>
        <w:szCs w:val="20"/>
      </w:rPr>
      <w:t>7</w:t>
    </w:r>
    <w:r w:rsidR="00863476">
      <w:rPr>
        <w:rFonts w:asciiTheme="majorHAnsi" w:eastAsiaTheme="majorEastAsia" w:hAnsiTheme="majorHAnsi" w:cstheme="majorBidi"/>
        <w:color w:val="5B9BD5" w:themeColor="accent1"/>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216" w:rsidRDefault="00182216" w:rsidP="00DA3A21">
      <w:pPr>
        <w:spacing w:before="0" w:after="0" w:line="240" w:lineRule="auto"/>
      </w:pPr>
      <w:r>
        <w:separator/>
      </w:r>
    </w:p>
  </w:footnote>
  <w:footnote w:type="continuationSeparator" w:id="0">
    <w:p w:rsidR="00182216" w:rsidRDefault="00182216" w:rsidP="00DA3A21">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092" w:rsidRPr="00563092" w:rsidRDefault="00182216">
    <w:pPr>
      <w:spacing w:line="264" w:lineRule="auto"/>
      <w:rPr>
        <w:sz w:val="36"/>
        <w:szCs w:val="36"/>
      </w:rPr>
    </w:pPr>
    <w:r>
      <w:rPr>
        <w:noProof/>
        <w:color w:val="000000"/>
        <w:lang w:eastAsia="el-GR"/>
      </w:rPr>
      <w:pict>
        <v:rect id="Ορθογώνιο 222" o:spid="_x0000_s2050"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" filled="f" strokecolor="#747070 [1614]" strokeweight="1.25pt">
          <w10:wrap anchorx="page" anchory="page"/>
        </v:rect>
      </w:pict>
    </w:r>
    <w:sdt>
      <w:sdtPr>
        <w:rPr>
          <w:color w:val="5B9BD5" w:themeColor="accent1"/>
          <w:sz w:val="36"/>
          <w:szCs w:val="36"/>
        </w:rPr>
        <w:alias w:val="Τίτλος"/>
        <w:id w:val="15524250"/>
        <w:dataBinding w:prefixMappings="xmlns:ns0='http://schemas.openxmlformats.org/package/2006/metadata/core-properties' xmlns:ns1='http://purl.org/dc/elements/1.1/'" w:xpath="/ns0:coreProperties[1]/ns1:title[1]" w:storeItemID="{6C3C8BC8-F283-45AE-878A-BAB7291924A1}"/>
        <w:text/>
      </w:sdtPr>
      <w:sdtEndPr/>
      <w:sdtContent>
        <w:r w:rsidR="00563092" w:rsidRPr="00563092">
          <w:rPr>
            <w:color w:val="5B9BD5" w:themeColor="accent1"/>
            <w:sz w:val="36"/>
            <w:szCs w:val="36"/>
            <w:lang w:val="en-US"/>
          </w:rPr>
          <w:t>Ecology</w:t>
        </w:r>
      </w:sdtContent>
    </w:sdt>
  </w:p>
  <w:p w:rsidR="00CE5398" w:rsidRDefault="00CE539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66CBE"/>
    <w:multiLevelType w:val="hybridMultilevel"/>
    <w:tmpl w:val="21400254"/>
    <w:lvl w:ilvl="0" w:tplc="7862ECA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nsid w:val="3C787552"/>
    <w:multiLevelType w:val="hybridMultilevel"/>
    <w:tmpl w:val="90A697C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PC">
    <w15:presenceInfo w15:providerId="None" w15:userId="USER-P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93654"/>
    <w:rsid w:val="000703CD"/>
    <w:rsid w:val="00093636"/>
    <w:rsid w:val="00112AF3"/>
    <w:rsid w:val="001140F3"/>
    <w:rsid w:val="00144FA7"/>
    <w:rsid w:val="001764F3"/>
    <w:rsid w:val="00182216"/>
    <w:rsid w:val="001837DA"/>
    <w:rsid w:val="001D4545"/>
    <w:rsid w:val="00210FA9"/>
    <w:rsid w:val="002906EA"/>
    <w:rsid w:val="002E4B51"/>
    <w:rsid w:val="003618C8"/>
    <w:rsid w:val="003A3635"/>
    <w:rsid w:val="003A6C1F"/>
    <w:rsid w:val="004327BB"/>
    <w:rsid w:val="00482B8D"/>
    <w:rsid w:val="00563092"/>
    <w:rsid w:val="005827AB"/>
    <w:rsid w:val="005A4238"/>
    <w:rsid w:val="00627105"/>
    <w:rsid w:val="00655A89"/>
    <w:rsid w:val="00672350"/>
    <w:rsid w:val="00677956"/>
    <w:rsid w:val="00705416"/>
    <w:rsid w:val="007244CB"/>
    <w:rsid w:val="00777C37"/>
    <w:rsid w:val="00863476"/>
    <w:rsid w:val="008D02C1"/>
    <w:rsid w:val="00900880"/>
    <w:rsid w:val="009141A6"/>
    <w:rsid w:val="009347DC"/>
    <w:rsid w:val="009841D6"/>
    <w:rsid w:val="009B06F8"/>
    <w:rsid w:val="009C54D0"/>
    <w:rsid w:val="009C6696"/>
    <w:rsid w:val="009D7144"/>
    <w:rsid w:val="00A0294C"/>
    <w:rsid w:val="00A0656F"/>
    <w:rsid w:val="00AC457B"/>
    <w:rsid w:val="00B5379C"/>
    <w:rsid w:val="00BA5278"/>
    <w:rsid w:val="00C46F24"/>
    <w:rsid w:val="00C56FF3"/>
    <w:rsid w:val="00CB5316"/>
    <w:rsid w:val="00CC24EB"/>
    <w:rsid w:val="00CE36D9"/>
    <w:rsid w:val="00CE5398"/>
    <w:rsid w:val="00D301A6"/>
    <w:rsid w:val="00D71F68"/>
    <w:rsid w:val="00D7749B"/>
    <w:rsid w:val="00D8436E"/>
    <w:rsid w:val="00D917FC"/>
    <w:rsid w:val="00DA3A21"/>
    <w:rsid w:val="00DB302B"/>
    <w:rsid w:val="00DE4C31"/>
    <w:rsid w:val="00E93654"/>
    <w:rsid w:val="00EA7ADC"/>
    <w:rsid w:val="00ED65BA"/>
    <w:rsid w:val="00F17B59"/>
    <w:rsid w:val="00F277C0"/>
    <w:rsid w:val="00F5530B"/>
    <w:rsid w:val="00FA796D"/>
    <w:rsid w:val="00FB2904"/>
    <w:rsid w:val="00FB418E"/>
    <w:rsid w:val="00FB7E12"/>
    <w:rsid w:val="00FC690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656F"/>
    <w:pPr>
      <w:spacing w:before="240" w:after="240" w:line="247" w:lineRule="auto"/>
      <w:ind w:firstLine="709"/>
    </w:pPr>
    <w:rPr>
      <w:rFonts w:ascii="Times New Roman" w:hAnsi="Times New Roman"/>
    </w:rPr>
  </w:style>
  <w:style w:type="paragraph" w:styleId="1">
    <w:name w:val="heading 1"/>
    <w:basedOn w:val="a"/>
    <w:next w:val="a"/>
    <w:link w:val="1Char"/>
    <w:uiPriority w:val="9"/>
    <w:qFormat/>
    <w:rsid w:val="00677956"/>
    <w:pPr>
      <w:keepNext/>
      <w:keepLines/>
      <w:spacing w:after="380"/>
      <w:outlineLvl w:val="0"/>
    </w:pPr>
    <w:rPr>
      <w:rFonts w:ascii="Arial" w:eastAsiaTheme="majorEastAsia" w:hAnsi="Arial" w:cstheme="majorBidi"/>
      <w:color w:val="FF0000"/>
      <w:sz w:val="34"/>
      <w:szCs w:val="32"/>
    </w:rPr>
  </w:style>
  <w:style w:type="paragraph" w:styleId="2">
    <w:name w:val="heading 2"/>
    <w:basedOn w:val="a"/>
    <w:next w:val="a"/>
    <w:link w:val="2Char"/>
    <w:uiPriority w:val="9"/>
    <w:unhideWhenUsed/>
    <w:qFormat/>
    <w:rsid w:val="00C46F2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677956"/>
    <w:rPr>
      <w:rFonts w:ascii="Arial" w:eastAsiaTheme="majorEastAsia" w:hAnsi="Arial" w:cstheme="majorBidi"/>
      <w:color w:val="FF0000"/>
      <w:sz w:val="34"/>
      <w:szCs w:val="32"/>
    </w:rPr>
  </w:style>
  <w:style w:type="paragraph" w:styleId="a3">
    <w:name w:val="Balloon Text"/>
    <w:basedOn w:val="a"/>
    <w:link w:val="Char"/>
    <w:uiPriority w:val="99"/>
    <w:semiHidden/>
    <w:unhideWhenUsed/>
    <w:rsid w:val="00C46F24"/>
    <w:pPr>
      <w:spacing w:after="0" w:line="240" w:lineRule="auto"/>
    </w:pPr>
    <w:rPr>
      <w:rFonts w:ascii="Segoe UI" w:hAnsi="Segoe UI" w:cs="Segoe UI"/>
      <w:sz w:val="18"/>
      <w:szCs w:val="18"/>
    </w:rPr>
  </w:style>
  <w:style w:type="character" w:customStyle="1" w:styleId="Char">
    <w:name w:val="Κείμενο πλαισίου Char"/>
    <w:basedOn w:val="a0"/>
    <w:link w:val="a3"/>
    <w:uiPriority w:val="99"/>
    <w:semiHidden/>
    <w:rsid w:val="00C46F24"/>
    <w:rPr>
      <w:rFonts w:ascii="Segoe UI" w:hAnsi="Segoe UI" w:cs="Segoe UI"/>
      <w:sz w:val="18"/>
      <w:szCs w:val="18"/>
    </w:rPr>
  </w:style>
  <w:style w:type="character" w:customStyle="1" w:styleId="2Char">
    <w:name w:val="Επικεφαλίδα 2 Char"/>
    <w:basedOn w:val="a0"/>
    <w:link w:val="2"/>
    <w:uiPriority w:val="9"/>
    <w:rsid w:val="00C46F24"/>
    <w:rPr>
      <w:rFonts w:asciiTheme="majorHAnsi" w:eastAsiaTheme="majorEastAsia" w:hAnsiTheme="majorHAnsi" w:cstheme="majorBidi"/>
      <w:color w:val="2E74B5" w:themeColor="accent1" w:themeShade="BF"/>
      <w:sz w:val="26"/>
      <w:szCs w:val="26"/>
    </w:rPr>
  </w:style>
  <w:style w:type="paragraph" w:styleId="a4">
    <w:name w:val="header"/>
    <w:basedOn w:val="a"/>
    <w:link w:val="Char0"/>
    <w:uiPriority w:val="99"/>
    <w:unhideWhenUsed/>
    <w:rsid w:val="00DA3A21"/>
    <w:pPr>
      <w:tabs>
        <w:tab w:val="center" w:pos="4153"/>
        <w:tab w:val="right" w:pos="8306"/>
      </w:tabs>
      <w:spacing w:before="0" w:after="0" w:line="240" w:lineRule="auto"/>
    </w:pPr>
  </w:style>
  <w:style w:type="character" w:customStyle="1" w:styleId="Char0">
    <w:name w:val="Κεφαλίδα Char"/>
    <w:basedOn w:val="a0"/>
    <w:link w:val="a4"/>
    <w:uiPriority w:val="99"/>
    <w:rsid w:val="00DA3A21"/>
  </w:style>
  <w:style w:type="paragraph" w:styleId="a5">
    <w:name w:val="footer"/>
    <w:basedOn w:val="a"/>
    <w:link w:val="Char1"/>
    <w:uiPriority w:val="99"/>
    <w:unhideWhenUsed/>
    <w:rsid w:val="00DA3A21"/>
    <w:pPr>
      <w:tabs>
        <w:tab w:val="center" w:pos="4153"/>
        <w:tab w:val="right" w:pos="8306"/>
      </w:tabs>
      <w:spacing w:before="0" w:after="0" w:line="240" w:lineRule="auto"/>
    </w:pPr>
  </w:style>
  <w:style w:type="character" w:customStyle="1" w:styleId="Char1">
    <w:name w:val="Υποσέλιδο Char"/>
    <w:basedOn w:val="a0"/>
    <w:link w:val="a5"/>
    <w:uiPriority w:val="99"/>
    <w:rsid w:val="00DA3A21"/>
  </w:style>
  <w:style w:type="paragraph" w:styleId="a6">
    <w:name w:val="List Paragraph"/>
    <w:basedOn w:val="a"/>
    <w:uiPriority w:val="34"/>
    <w:qFormat/>
    <w:rsid w:val="00DA3A21"/>
    <w:pPr>
      <w:ind w:left="720"/>
      <w:contextualSpacing/>
    </w:pPr>
  </w:style>
  <w:style w:type="table" w:styleId="a7">
    <w:name w:val="Table Grid"/>
    <w:basedOn w:val="a1"/>
    <w:uiPriority w:val="39"/>
    <w:rsid w:val="00FA79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OC Heading"/>
    <w:basedOn w:val="1"/>
    <w:next w:val="a"/>
    <w:uiPriority w:val="39"/>
    <w:unhideWhenUsed/>
    <w:qFormat/>
    <w:rsid w:val="00FC690E"/>
    <w:pPr>
      <w:spacing w:after="0" w:line="259" w:lineRule="auto"/>
      <w:ind w:firstLine="0"/>
      <w:outlineLvl w:val="9"/>
    </w:pPr>
    <w:rPr>
      <w:rFonts w:asciiTheme="majorHAnsi" w:hAnsiTheme="majorHAnsi"/>
      <w:color w:val="2E74B5" w:themeColor="accent1" w:themeShade="BF"/>
      <w:sz w:val="32"/>
      <w:lang w:eastAsia="el-GR"/>
    </w:rPr>
  </w:style>
  <w:style w:type="paragraph" w:styleId="10">
    <w:name w:val="toc 1"/>
    <w:basedOn w:val="a"/>
    <w:next w:val="a"/>
    <w:autoRedefine/>
    <w:uiPriority w:val="39"/>
    <w:unhideWhenUsed/>
    <w:rsid w:val="00FC690E"/>
    <w:pPr>
      <w:spacing w:after="100"/>
    </w:pPr>
  </w:style>
  <w:style w:type="paragraph" w:styleId="20">
    <w:name w:val="toc 2"/>
    <w:basedOn w:val="a"/>
    <w:next w:val="a"/>
    <w:autoRedefine/>
    <w:uiPriority w:val="39"/>
    <w:unhideWhenUsed/>
    <w:rsid w:val="00FC690E"/>
    <w:pPr>
      <w:spacing w:after="100"/>
      <w:ind w:left="220"/>
    </w:pPr>
  </w:style>
  <w:style w:type="character" w:styleId="-">
    <w:name w:val="Hyperlink"/>
    <w:basedOn w:val="a0"/>
    <w:uiPriority w:val="99"/>
    <w:unhideWhenUsed/>
    <w:rsid w:val="00FC690E"/>
    <w:rPr>
      <w:color w:val="0563C1" w:themeColor="hyperlink"/>
      <w:u w:val="single"/>
    </w:rPr>
  </w:style>
  <w:style w:type="character" w:styleId="a9">
    <w:name w:val="annotation reference"/>
    <w:basedOn w:val="a0"/>
    <w:uiPriority w:val="99"/>
    <w:semiHidden/>
    <w:unhideWhenUsed/>
    <w:rsid w:val="009841D6"/>
    <w:rPr>
      <w:sz w:val="16"/>
      <w:szCs w:val="16"/>
    </w:rPr>
  </w:style>
  <w:style w:type="paragraph" w:styleId="aa">
    <w:name w:val="annotation text"/>
    <w:basedOn w:val="a"/>
    <w:link w:val="Char2"/>
    <w:uiPriority w:val="99"/>
    <w:semiHidden/>
    <w:unhideWhenUsed/>
    <w:rsid w:val="009841D6"/>
    <w:pPr>
      <w:spacing w:line="240" w:lineRule="auto"/>
    </w:pPr>
    <w:rPr>
      <w:sz w:val="20"/>
      <w:szCs w:val="20"/>
    </w:rPr>
  </w:style>
  <w:style w:type="character" w:customStyle="1" w:styleId="Char2">
    <w:name w:val="Κείμενο σχολίου Char"/>
    <w:basedOn w:val="a0"/>
    <w:link w:val="aa"/>
    <w:uiPriority w:val="99"/>
    <w:semiHidden/>
    <w:rsid w:val="009841D6"/>
    <w:rPr>
      <w:rFonts w:ascii="Times New Roman" w:hAnsi="Times New Roman"/>
      <w:sz w:val="20"/>
      <w:szCs w:val="20"/>
    </w:rPr>
  </w:style>
  <w:style w:type="paragraph" w:styleId="ab">
    <w:name w:val="annotation subject"/>
    <w:basedOn w:val="aa"/>
    <w:next w:val="aa"/>
    <w:link w:val="Char3"/>
    <w:uiPriority w:val="99"/>
    <w:semiHidden/>
    <w:unhideWhenUsed/>
    <w:rsid w:val="009841D6"/>
    <w:rPr>
      <w:b/>
      <w:bCs/>
    </w:rPr>
  </w:style>
  <w:style w:type="character" w:customStyle="1" w:styleId="Char3">
    <w:name w:val="Θέμα σχολίου Char"/>
    <w:basedOn w:val="Char2"/>
    <w:link w:val="ab"/>
    <w:uiPriority w:val="99"/>
    <w:semiHidden/>
    <w:rsid w:val="009841D6"/>
    <w:rPr>
      <w:rFonts w:ascii="Times New Roman" w:hAnsi="Times New Roman"/>
      <w:b/>
      <w:bCs/>
      <w:sz w:val="20"/>
      <w:szCs w:val="20"/>
    </w:rPr>
  </w:style>
  <w:style w:type="paragraph" w:styleId="ac">
    <w:name w:val="Revision"/>
    <w:hidden/>
    <w:uiPriority w:val="99"/>
    <w:semiHidden/>
    <w:rsid w:val="00FB418E"/>
    <w:pPr>
      <w:spacing w:after="0" w:line="240" w:lineRule="auto"/>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diagramData" Target="diagrams/data1.xml"/><Relationship Id="rId4" Type="http://schemas.microsoft.com/office/2007/relationships/stylesWithEffects" Target="stylesWithEffects.xml"/><Relationship Id="rId9" Type="http://schemas.openxmlformats.org/officeDocument/2006/relationships/image" Target="media/image1.gif"/><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0706F87-34D8-4001-8D3F-AE258E69B0C1}" type="doc">
      <dgm:prSet loTypeId="urn:microsoft.com/office/officeart/2005/8/layout/hierarchy5" loCatId="hierarchy" qsTypeId="urn:microsoft.com/office/officeart/2005/8/quickstyle/simple1" qsCatId="simple" csTypeId="urn:microsoft.com/office/officeart/2005/8/colors/accent1_2" csCatId="accent1" phldr="1"/>
      <dgm:spPr/>
      <dgm:t>
        <a:bodyPr/>
        <a:lstStyle/>
        <a:p>
          <a:endParaRPr lang="el-GR"/>
        </a:p>
      </dgm:t>
    </dgm:pt>
    <dgm:pt modelId="{4C938EB6-092D-47BA-B99D-0F603649281E}">
      <dgm:prSet phldrT="[Κείμενο]"/>
      <dgm:spPr/>
      <dgm:t>
        <a:bodyPr/>
        <a:lstStyle/>
        <a:p>
          <a:r>
            <a:rPr lang="el-GR"/>
            <a:t>ΝΟΤΗΣ</a:t>
          </a:r>
        </a:p>
        <a:p>
          <a:r>
            <a:rPr lang="el-GR"/>
            <a:t>ΣΤΕΛΙΟΣ</a:t>
          </a:r>
        </a:p>
        <a:p>
          <a:r>
            <a:rPr lang="el-GR"/>
            <a:t>ΓΙΑΝΝΗΣ</a:t>
          </a:r>
        </a:p>
      </dgm:t>
    </dgm:pt>
    <dgm:pt modelId="{E1225208-9777-4917-A3C9-0AA04EF22623}" type="parTrans" cxnId="{6E0F88CE-3FE9-463C-B50E-CB96D95815CD}">
      <dgm:prSet/>
      <dgm:spPr/>
      <dgm:t>
        <a:bodyPr/>
        <a:lstStyle/>
        <a:p>
          <a:endParaRPr lang="el-GR"/>
        </a:p>
      </dgm:t>
    </dgm:pt>
    <dgm:pt modelId="{9E48518D-17E1-43F6-8C44-3E01C968ABF7}" type="sibTrans" cxnId="{6E0F88CE-3FE9-463C-B50E-CB96D95815CD}">
      <dgm:prSet/>
      <dgm:spPr/>
      <dgm:t>
        <a:bodyPr/>
        <a:lstStyle/>
        <a:p>
          <a:endParaRPr lang="el-GR"/>
        </a:p>
      </dgm:t>
    </dgm:pt>
    <dgm:pt modelId="{82FE9867-8DCD-4375-871E-63BABE52793F}">
      <dgm:prSet phldrT="[Κείμενο]"/>
      <dgm:spPr/>
      <dgm:t>
        <a:bodyPr/>
        <a:lstStyle/>
        <a:p>
          <a:r>
            <a:rPr lang="el-GR"/>
            <a:t>ΠΟΛΥΔΕΥΚΗΣ</a:t>
          </a:r>
        </a:p>
      </dgm:t>
    </dgm:pt>
    <dgm:pt modelId="{3944B1BF-305C-45DE-859F-D9FF1D42D75C}" type="parTrans" cxnId="{7D0B0931-1030-4958-BED9-6C46A9C96B8A}">
      <dgm:prSet/>
      <dgm:spPr/>
      <dgm:t>
        <a:bodyPr/>
        <a:lstStyle/>
        <a:p>
          <a:endParaRPr lang="el-GR"/>
        </a:p>
      </dgm:t>
    </dgm:pt>
    <dgm:pt modelId="{B161ABDB-EB36-4DF5-A701-08CC6926D38B}" type="sibTrans" cxnId="{7D0B0931-1030-4958-BED9-6C46A9C96B8A}">
      <dgm:prSet/>
      <dgm:spPr/>
      <dgm:t>
        <a:bodyPr/>
        <a:lstStyle/>
        <a:p>
          <a:endParaRPr lang="el-GR"/>
        </a:p>
      </dgm:t>
    </dgm:pt>
    <dgm:pt modelId="{4AD40244-27A8-4050-BFE9-740CA44950B6}">
      <dgm:prSet phldrT="[Κείμενο]"/>
      <dgm:spPr/>
      <dgm:t>
        <a:bodyPr/>
        <a:lstStyle/>
        <a:p>
          <a:r>
            <a:rPr lang="el-GR"/>
            <a:t>ΝΟΤΗΣ</a:t>
          </a:r>
        </a:p>
      </dgm:t>
    </dgm:pt>
    <dgm:pt modelId="{15F691E5-90D0-4660-8261-675DF619A561}" type="parTrans" cxnId="{8536511B-B188-482C-A262-EE28E7C1F07A}">
      <dgm:prSet/>
      <dgm:spPr/>
      <dgm:t>
        <a:bodyPr/>
        <a:lstStyle/>
        <a:p>
          <a:endParaRPr lang="el-GR"/>
        </a:p>
      </dgm:t>
    </dgm:pt>
    <dgm:pt modelId="{582AAD32-897E-4F4D-8FDD-5CCE4D836799}" type="sibTrans" cxnId="{8536511B-B188-482C-A262-EE28E7C1F07A}">
      <dgm:prSet/>
      <dgm:spPr/>
      <dgm:t>
        <a:bodyPr/>
        <a:lstStyle/>
        <a:p>
          <a:endParaRPr lang="el-GR"/>
        </a:p>
      </dgm:t>
    </dgm:pt>
    <dgm:pt modelId="{8F4C8F9E-4739-442D-BF98-12C48D8ED331}">
      <dgm:prSet phldrT="[Κείμενο]"/>
      <dgm:spPr/>
      <dgm:t>
        <a:bodyPr/>
        <a:lstStyle/>
        <a:p>
          <a:r>
            <a:rPr lang="el-GR"/>
            <a:t>ΕΛΕΝΗ</a:t>
          </a:r>
        </a:p>
      </dgm:t>
    </dgm:pt>
    <dgm:pt modelId="{7FD7DC43-CB24-4EEF-90B1-E1C7953C2FA9}" type="parTrans" cxnId="{581DD882-C7D0-4F2F-8F87-92861C6E4D14}">
      <dgm:prSet/>
      <dgm:spPr/>
      <dgm:t>
        <a:bodyPr/>
        <a:lstStyle/>
        <a:p>
          <a:endParaRPr lang="el-GR"/>
        </a:p>
      </dgm:t>
    </dgm:pt>
    <dgm:pt modelId="{1B316290-09EB-4BCC-8653-8306760DC865}" type="sibTrans" cxnId="{581DD882-C7D0-4F2F-8F87-92861C6E4D14}">
      <dgm:prSet/>
      <dgm:spPr/>
      <dgm:t>
        <a:bodyPr/>
        <a:lstStyle/>
        <a:p>
          <a:endParaRPr lang="el-GR"/>
        </a:p>
      </dgm:t>
    </dgm:pt>
    <dgm:pt modelId="{ABCB6A45-5E1F-4B56-AA61-3CD9B4D4955E}">
      <dgm:prSet phldrT="[Κείμενο]"/>
      <dgm:spPr/>
      <dgm:t>
        <a:bodyPr/>
        <a:lstStyle/>
        <a:p>
          <a:r>
            <a:rPr lang="el-GR"/>
            <a:t>ΕΛΕΝΗ</a:t>
          </a:r>
        </a:p>
      </dgm:t>
    </dgm:pt>
    <dgm:pt modelId="{C628E111-144C-4DA7-9399-14248ADC00B9}" type="parTrans" cxnId="{21C09001-281D-44A3-8BCE-C8C8BE0A08E8}">
      <dgm:prSet/>
      <dgm:spPr/>
      <dgm:t>
        <a:bodyPr/>
        <a:lstStyle/>
        <a:p>
          <a:endParaRPr lang="el-GR"/>
        </a:p>
      </dgm:t>
    </dgm:pt>
    <dgm:pt modelId="{73BB4EF6-9502-4215-9067-151274029F8D}" type="sibTrans" cxnId="{21C09001-281D-44A3-8BCE-C8C8BE0A08E8}">
      <dgm:prSet/>
      <dgm:spPr/>
      <dgm:t>
        <a:bodyPr/>
        <a:lstStyle/>
        <a:p>
          <a:endParaRPr lang="el-GR"/>
        </a:p>
      </dgm:t>
    </dgm:pt>
    <dgm:pt modelId="{4329DBE1-54ED-4E68-B930-1C3D75D5CCB1}">
      <dgm:prSet phldrT="[Κείμενο]"/>
      <dgm:spPr/>
      <dgm:t>
        <a:bodyPr/>
        <a:lstStyle/>
        <a:p>
          <a:r>
            <a:rPr lang="el-GR"/>
            <a:t>ΓΙΑΝΝΗ</a:t>
          </a:r>
        </a:p>
      </dgm:t>
    </dgm:pt>
    <dgm:pt modelId="{DF2A3A5D-1887-4860-A241-0E7379B9394B}" type="parTrans" cxnId="{2E30B70B-DC9E-4107-BEA5-C9288982E3EE}">
      <dgm:prSet/>
      <dgm:spPr/>
      <dgm:t>
        <a:bodyPr/>
        <a:lstStyle/>
        <a:p>
          <a:endParaRPr lang="el-GR"/>
        </a:p>
      </dgm:t>
    </dgm:pt>
    <dgm:pt modelId="{2264AA55-7E75-4EF3-B758-053D3B9B2BA0}" type="sibTrans" cxnId="{2E30B70B-DC9E-4107-BEA5-C9288982E3EE}">
      <dgm:prSet/>
      <dgm:spPr/>
      <dgm:t>
        <a:bodyPr/>
        <a:lstStyle/>
        <a:p>
          <a:endParaRPr lang="el-GR"/>
        </a:p>
      </dgm:t>
    </dgm:pt>
    <dgm:pt modelId="{EE16B231-F067-467B-8714-AF86CBA45C0D}">
      <dgm:prSet phldrT="[Κείμενο]"/>
      <dgm:spPr/>
      <dgm:t>
        <a:bodyPr/>
        <a:lstStyle/>
        <a:p>
          <a:r>
            <a:rPr lang="el-GR"/>
            <a:t>ΕΓΓΟΝΙΑ</a:t>
          </a:r>
        </a:p>
      </dgm:t>
    </dgm:pt>
    <dgm:pt modelId="{7D8F94EC-1B86-4886-A682-14AC6B4942A4}" type="parTrans" cxnId="{354B7D20-EBDD-4870-9343-4F8F09C4BF1C}">
      <dgm:prSet/>
      <dgm:spPr/>
      <dgm:t>
        <a:bodyPr/>
        <a:lstStyle/>
        <a:p>
          <a:endParaRPr lang="el-GR"/>
        </a:p>
      </dgm:t>
    </dgm:pt>
    <dgm:pt modelId="{A88A383F-4386-449A-9C69-1BB2AFECCD2C}" type="sibTrans" cxnId="{354B7D20-EBDD-4870-9343-4F8F09C4BF1C}">
      <dgm:prSet/>
      <dgm:spPr/>
      <dgm:t>
        <a:bodyPr/>
        <a:lstStyle/>
        <a:p>
          <a:endParaRPr lang="el-GR"/>
        </a:p>
      </dgm:t>
    </dgm:pt>
    <dgm:pt modelId="{6E8749BB-7032-496C-8B1F-0C9B00DB46BB}">
      <dgm:prSet phldrT="[Κείμενο]"/>
      <dgm:spPr/>
      <dgm:t>
        <a:bodyPr/>
        <a:lstStyle/>
        <a:p>
          <a:r>
            <a:rPr lang="el-GR"/>
            <a:t>ΓΟΝΕΙΣ</a:t>
          </a:r>
        </a:p>
      </dgm:t>
    </dgm:pt>
    <dgm:pt modelId="{D04A7B62-A1D0-401D-96E8-E83DAD6E7909}" type="parTrans" cxnId="{83EF5342-1CB4-4469-9069-2ED2DE9D7B29}">
      <dgm:prSet/>
      <dgm:spPr/>
      <dgm:t>
        <a:bodyPr/>
        <a:lstStyle/>
        <a:p>
          <a:endParaRPr lang="el-GR"/>
        </a:p>
      </dgm:t>
    </dgm:pt>
    <dgm:pt modelId="{5FBC2597-0A94-44A0-8AD0-E3FC760B8F94}" type="sibTrans" cxnId="{83EF5342-1CB4-4469-9069-2ED2DE9D7B29}">
      <dgm:prSet/>
      <dgm:spPr/>
      <dgm:t>
        <a:bodyPr/>
        <a:lstStyle/>
        <a:p>
          <a:endParaRPr lang="el-GR"/>
        </a:p>
      </dgm:t>
    </dgm:pt>
    <dgm:pt modelId="{54708953-4708-4303-B956-8CFF1960D04F}">
      <dgm:prSet phldrT="[Κείμενο]"/>
      <dgm:spPr/>
      <dgm:t>
        <a:bodyPr/>
        <a:lstStyle/>
        <a:p>
          <a:r>
            <a:rPr lang="el-GR"/>
            <a:t>ΠΑΠΠΟΥΔΕΣ</a:t>
          </a:r>
        </a:p>
      </dgm:t>
    </dgm:pt>
    <dgm:pt modelId="{3FE3A8F3-44CD-461C-A2B9-62AB5A5CBABC}" type="parTrans" cxnId="{B41A0CBA-3202-44BB-B34C-143CC9A3C761}">
      <dgm:prSet/>
      <dgm:spPr/>
      <dgm:t>
        <a:bodyPr/>
        <a:lstStyle/>
        <a:p>
          <a:endParaRPr lang="el-GR"/>
        </a:p>
      </dgm:t>
    </dgm:pt>
    <dgm:pt modelId="{B166A046-8DF6-46C0-9787-2B237F9356D1}" type="sibTrans" cxnId="{B41A0CBA-3202-44BB-B34C-143CC9A3C761}">
      <dgm:prSet/>
      <dgm:spPr/>
      <dgm:t>
        <a:bodyPr/>
        <a:lstStyle/>
        <a:p>
          <a:endParaRPr lang="el-GR"/>
        </a:p>
      </dgm:t>
    </dgm:pt>
    <dgm:pt modelId="{A88C90BD-5290-4DD0-B625-C45905464A6E}">
      <dgm:prSet phldrT="[Κείμενο]"/>
      <dgm:spPr/>
      <dgm:t>
        <a:bodyPr/>
        <a:lstStyle/>
        <a:p>
          <a:r>
            <a:rPr lang="el-GR"/>
            <a:t>ΣΤΕΛΛΑ</a:t>
          </a:r>
        </a:p>
      </dgm:t>
    </dgm:pt>
    <dgm:pt modelId="{2C345735-C483-441E-8662-D6017B55FF0A}" type="parTrans" cxnId="{BCB79FCB-AAD7-4297-AB86-AC3F2851F40D}">
      <dgm:prSet/>
      <dgm:spPr/>
      <dgm:t>
        <a:bodyPr/>
        <a:lstStyle/>
        <a:p>
          <a:endParaRPr lang="el-GR"/>
        </a:p>
      </dgm:t>
    </dgm:pt>
    <dgm:pt modelId="{8801D488-D43A-4547-8BD3-44D8A67C75E2}" type="sibTrans" cxnId="{BCB79FCB-AAD7-4297-AB86-AC3F2851F40D}">
      <dgm:prSet/>
      <dgm:spPr/>
      <dgm:t>
        <a:bodyPr/>
        <a:lstStyle/>
        <a:p>
          <a:endParaRPr lang="el-GR"/>
        </a:p>
      </dgm:t>
    </dgm:pt>
    <dgm:pt modelId="{09501BED-4FC0-4A0E-AA2A-50128EAA64B2}" type="pres">
      <dgm:prSet presAssocID="{00706F87-34D8-4001-8D3F-AE258E69B0C1}" presName="mainComposite" presStyleCnt="0">
        <dgm:presLayoutVars>
          <dgm:chPref val="1"/>
          <dgm:dir/>
          <dgm:animOne val="branch"/>
          <dgm:animLvl val="lvl"/>
          <dgm:resizeHandles val="exact"/>
        </dgm:presLayoutVars>
      </dgm:prSet>
      <dgm:spPr/>
      <dgm:t>
        <a:bodyPr/>
        <a:lstStyle/>
        <a:p>
          <a:endParaRPr lang="el-GR"/>
        </a:p>
      </dgm:t>
    </dgm:pt>
    <dgm:pt modelId="{83DC4D5A-905B-43DE-B930-FFC87A76DD4B}" type="pres">
      <dgm:prSet presAssocID="{00706F87-34D8-4001-8D3F-AE258E69B0C1}" presName="hierFlow" presStyleCnt="0"/>
      <dgm:spPr/>
    </dgm:pt>
    <dgm:pt modelId="{C3B9CC5A-5E3A-4945-8794-300034CE8B44}" type="pres">
      <dgm:prSet presAssocID="{00706F87-34D8-4001-8D3F-AE258E69B0C1}" presName="firstBuf" presStyleCnt="0"/>
      <dgm:spPr/>
    </dgm:pt>
    <dgm:pt modelId="{06031ADD-0A6B-4175-BC04-B9B6E1A9294E}" type="pres">
      <dgm:prSet presAssocID="{00706F87-34D8-4001-8D3F-AE258E69B0C1}" presName="hierChild1" presStyleCnt="0">
        <dgm:presLayoutVars>
          <dgm:chPref val="1"/>
          <dgm:animOne val="branch"/>
          <dgm:animLvl val="lvl"/>
        </dgm:presLayoutVars>
      </dgm:prSet>
      <dgm:spPr/>
    </dgm:pt>
    <dgm:pt modelId="{2094467D-2CA1-41AF-BEF8-989966393642}" type="pres">
      <dgm:prSet presAssocID="{4C938EB6-092D-47BA-B99D-0F603649281E}" presName="Name17" presStyleCnt="0"/>
      <dgm:spPr/>
    </dgm:pt>
    <dgm:pt modelId="{DC7DA97B-5608-4753-AEA0-7762C5B610F2}" type="pres">
      <dgm:prSet presAssocID="{4C938EB6-092D-47BA-B99D-0F603649281E}" presName="level1Shape" presStyleLbl="node0" presStyleIdx="0" presStyleCnt="1">
        <dgm:presLayoutVars>
          <dgm:chPref val="3"/>
        </dgm:presLayoutVars>
      </dgm:prSet>
      <dgm:spPr/>
      <dgm:t>
        <a:bodyPr/>
        <a:lstStyle/>
        <a:p>
          <a:endParaRPr lang="el-GR"/>
        </a:p>
      </dgm:t>
    </dgm:pt>
    <dgm:pt modelId="{FA4F658F-139B-484F-83A4-60D8E8BC600F}" type="pres">
      <dgm:prSet presAssocID="{4C938EB6-092D-47BA-B99D-0F603649281E}" presName="hierChild2" presStyleCnt="0"/>
      <dgm:spPr/>
    </dgm:pt>
    <dgm:pt modelId="{2B514EB3-6380-4566-AE65-9AF0C59DC7D1}" type="pres">
      <dgm:prSet presAssocID="{3944B1BF-305C-45DE-859F-D9FF1D42D75C}" presName="Name25" presStyleLbl="parChTrans1D2" presStyleIdx="0" presStyleCnt="2"/>
      <dgm:spPr/>
      <dgm:t>
        <a:bodyPr/>
        <a:lstStyle/>
        <a:p>
          <a:endParaRPr lang="el-GR"/>
        </a:p>
      </dgm:t>
    </dgm:pt>
    <dgm:pt modelId="{96278521-DC25-430B-A309-9071A3B6D7F7}" type="pres">
      <dgm:prSet presAssocID="{3944B1BF-305C-45DE-859F-D9FF1D42D75C}" presName="connTx" presStyleLbl="parChTrans1D2" presStyleIdx="0" presStyleCnt="2"/>
      <dgm:spPr/>
      <dgm:t>
        <a:bodyPr/>
        <a:lstStyle/>
        <a:p>
          <a:endParaRPr lang="el-GR"/>
        </a:p>
      </dgm:t>
    </dgm:pt>
    <dgm:pt modelId="{F4DAD968-D6DB-4EF2-990D-7208F478DD48}" type="pres">
      <dgm:prSet presAssocID="{82FE9867-8DCD-4375-871E-63BABE52793F}" presName="Name30" presStyleCnt="0"/>
      <dgm:spPr/>
    </dgm:pt>
    <dgm:pt modelId="{784911B3-4DF4-4633-B392-3962BA53D90D}" type="pres">
      <dgm:prSet presAssocID="{82FE9867-8DCD-4375-871E-63BABE52793F}" presName="level2Shape" presStyleLbl="node2" presStyleIdx="0" presStyleCnt="2" custLinFactNeighborX="-3095"/>
      <dgm:spPr/>
      <dgm:t>
        <a:bodyPr/>
        <a:lstStyle/>
        <a:p>
          <a:endParaRPr lang="el-GR"/>
        </a:p>
      </dgm:t>
    </dgm:pt>
    <dgm:pt modelId="{8708C07C-9FE2-4A78-BC79-D212A84584CB}" type="pres">
      <dgm:prSet presAssocID="{82FE9867-8DCD-4375-871E-63BABE52793F}" presName="hierChild3" presStyleCnt="0"/>
      <dgm:spPr/>
    </dgm:pt>
    <dgm:pt modelId="{FB5E007F-5F48-4424-9466-E7061D7038B5}" type="pres">
      <dgm:prSet presAssocID="{15F691E5-90D0-4660-8261-675DF619A561}" presName="Name25" presStyleLbl="parChTrans1D3" presStyleIdx="0" presStyleCnt="4"/>
      <dgm:spPr/>
      <dgm:t>
        <a:bodyPr/>
        <a:lstStyle/>
        <a:p>
          <a:endParaRPr lang="el-GR"/>
        </a:p>
      </dgm:t>
    </dgm:pt>
    <dgm:pt modelId="{538CB738-9BB9-4961-8F61-36FBAC4AE07F}" type="pres">
      <dgm:prSet presAssocID="{15F691E5-90D0-4660-8261-675DF619A561}" presName="connTx" presStyleLbl="parChTrans1D3" presStyleIdx="0" presStyleCnt="4"/>
      <dgm:spPr/>
      <dgm:t>
        <a:bodyPr/>
        <a:lstStyle/>
        <a:p>
          <a:endParaRPr lang="el-GR"/>
        </a:p>
      </dgm:t>
    </dgm:pt>
    <dgm:pt modelId="{D0EE6BBE-A818-4E3A-8074-FE0ED4EB610A}" type="pres">
      <dgm:prSet presAssocID="{4AD40244-27A8-4050-BFE9-740CA44950B6}" presName="Name30" presStyleCnt="0"/>
      <dgm:spPr/>
    </dgm:pt>
    <dgm:pt modelId="{BBE6FF7B-D29B-4CC6-8E0E-A3D5D0949645}" type="pres">
      <dgm:prSet presAssocID="{4AD40244-27A8-4050-BFE9-740CA44950B6}" presName="level2Shape" presStyleLbl="node3" presStyleIdx="0" presStyleCnt="4"/>
      <dgm:spPr/>
      <dgm:t>
        <a:bodyPr/>
        <a:lstStyle/>
        <a:p>
          <a:endParaRPr lang="el-GR"/>
        </a:p>
      </dgm:t>
    </dgm:pt>
    <dgm:pt modelId="{A75C93ED-A821-4D27-9D45-4F0248AE6B75}" type="pres">
      <dgm:prSet presAssocID="{4AD40244-27A8-4050-BFE9-740CA44950B6}" presName="hierChild3" presStyleCnt="0"/>
      <dgm:spPr/>
    </dgm:pt>
    <dgm:pt modelId="{FA30534C-044F-461E-8104-AEA3D3F04914}" type="pres">
      <dgm:prSet presAssocID="{7FD7DC43-CB24-4EEF-90B1-E1C7953C2FA9}" presName="Name25" presStyleLbl="parChTrans1D3" presStyleIdx="1" presStyleCnt="4"/>
      <dgm:spPr/>
      <dgm:t>
        <a:bodyPr/>
        <a:lstStyle/>
        <a:p>
          <a:endParaRPr lang="el-GR"/>
        </a:p>
      </dgm:t>
    </dgm:pt>
    <dgm:pt modelId="{988B777F-E006-46AA-9BE2-47712178B062}" type="pres">
      <dgm:prSet presAssocID="{7FD7DC43-CB24-4EEF-90B1-E1C7953C2FA9}" presName="connTx" presStyleLbl="parChTrans1D3" presStyleIdx="1" presStyleCnt="4"/>
      <dgm:spPr/>
      <dgm:t>
        <a:bodyPr/>
        <a:lstStyle/>
        <a:p>
          <a:endParaRPr lang="el-GR"/>
        </a:p>
      </dgm:t>
    </dgm:pt>
    <dgm:pt modelId="{A4E09B82-EA64-4906-9250-00A9082A4752}" type="pres">
      <dgm:prSet presAssocID="{8F4C8F9E-4739-442D-BF98-12C48D8ED331}" presName="Name30" presStyleCnt="0"/>
      <dgm:spPr/>
    </dgm:pt>
    <dgm:pt modelId="{733C5EF3-DD1D-4BC1-9DA6-6526805D338D}" type="pres">
      <dgm:prSet presAssocID="{8F4C8F9E-4739-442D-BF98-12C48D8ED331}" presName="level2Shape" presStyleLbl="node3" presStyleIdx="1" presStyleCnt="4"/>
      <dgm:spPr/>
      <dgm:t>
        <a:bodyPr/>
        <a:lstStyle/>
        <a:p>
          <a:endParaRPr lang="el-GR"/>
        </a:p>
      </dgm:t>
    </dgm:pt>
    <dgm:pt modelId="{917C2357-CAC2-4427-ABC3-5FED602E57EB}" type="pres">
      <dgm:prSet presAssocID="{8F4C8F9E-4739-442D-BF98-12C48D8ED331}" presName="hierChild3" presStyleCnt="0"/>
      <dgm:spPr/>
    </dgm:pt>
    <dgm:pt modelId="{5E8EADE0-FDAF-4977-A67A-1DD801958B1A}" type="pres">
      <dgm:prSet presAssocID="{C628E111-144C-4DA7-9399-14248ADC00B9}" presName="Name25" presStyleLbl="parChTrans1D2" presStyleIdx="1" presStyleCnt="2"/>
      <dgm:spPr/>
      <dgm:t>
        <a:bodyPr/>
        <a:lstStyle/>
        <a:p>
          <a:endParaRPr lang="el-GR"/>
        </a:p>
      </dgm:t>
    </dgm:pt>
    <dgm:pt modelId="{CC8BFFB1-AA34-4822-94AF-790B99388B94}" type="pres">
      <dgm:prSet presAssocID="{C628E111-144C-4DA7-9399-14248ADC00B9}" presName="connTx" presStyleLbl="parChTrans1D2" presStyleIdx="1" presStyleCnt="2"/>
      <dgm:spPr/>
      <dgm:t>
        <a:bodyPr/>
        <a:lstStyle/>
        <a:p>
          <a:endParaRPr lang="el-GR"/>
        </a:p>
      </dgm:t>
    </dgm:pt>
    <dgm:pt modelId="{A1A296DA-2400-44B2-94C5-AE481735C130}" type="pres">
      <dgm:prSet presAssocID="{ABCB6A45-5E1F-4B56-AA61-3CD9B4D4955E}" presName="Name30" presStyleCnt="0"/>
      <dgm:spPr/>
    </dgm:pt>
    <dgm:pt modelId="{D3BA85B3-5F31-4676-850B-A1D5A2C740D6}" type="pres">
      <dgm:prSet presAssocID="{ABCB6A45-5E1F-4B56-AA61-3CD9B4D4955E}" presName="level2Shape" presStyleLbl="node2" presStyleIdx="1" presStyleCnt="2"/>
      <dgm:spPr/>
      <dgm:t>
        <a:bodyPr/>
        <a:lstStyle/>
        <a:p>
          <a:endParaRPr lang="el-GR"/>
        </a:p>
      </dgm:t>
    </dgm:pt>
    <dgm:pt modelId="{BBF3CAE2-D941-446A-AD79-2043B65F1031}" type="pres">
      <dgm:prSet presAssocID="{ABCB6A45-5E1F-4B56-AA61-3CD9B4D4955E}" presName="hierChild3" presStyleCnt="0"/>
      <dgm:spPr/>
    </dgm:pt>
    <dgm:pt modelId="{175D8FC2-ED6E-40EC-8031-976CE225EAA8}" type="pres">
      <dgm:prSet presAssocID="{DF2A3A5D-1887-4860-A241-0E7379B9394B}" presName="Name25" presStyleLbl="parChTrans1D3" presStyleIdx="2" presStyleCnt="4"/>
      <dgm:spPr/>
      <dgm:t>
        <a:bodyPr/>
        <a:lstStyle/>
        <a:p>
          <a:endParaRPr lang="el-GR"/>
        </a:p>
      </dgm:t>
    </dgm:pt>
    <dgm:pt modelId="{F2D40EEC-8622-4497-9696-8E20C975D0F2}" type="pres">
      <dgm:prSet presAssocID="{DF2A3A5D-1887-4860-A241-0E7379B9394B}" presName="connTx" presStyleLbl="parChTrans1D3" presStyleIdx="2" presStyleCnt="4"/>
      <dgm:spPr/>
      <dgm:t>
        <a:bodyPr/>
        <a:lstStyle/>
        <a:p>
          <a:endParaRPr lang="el-GR"/>
        </a:p>
      </dgm:t>
    </dgm:pt>
    <dgm:pt modelId="{9C0C1A24-4665-4127-9B17-D48FDA1B7F74}" type="pres">
      <dgm:prSet presAssocID="{4329DBE1-54ED-4E68-B930-1C3D75D5CCB1}" presName="Name30" presStyleCnt="0"/>
      <dgm:spPr/>
    </dgm:pt>
    <dgm:pt modelId="{B53FC078-119D-4019-BA31-F3076B5B7A14}" type="pres">
      <dgm:prSet presAssocID="{4329DBE1-54ED-4E68-B930-1C3D75D5CCB1}" presName="level2Shape" presStyleLbl="node3" presStyleIdx="2" presStyleCnt="4"/>
      <dgm:spPr/>
      <dgm:t>
        <a:bodyPr/>
        <a:lstStyle/>
        <a:p>
          <a:endParaRPr lang="el-GR"/>
        </a:p>
      </dgm:t>
    </dgm:pt>
    <dgm:pt modelId="{86BDDFDE-9C46-4AB4-ACE5-EC806ED9FABC}" type="pres">
      <dgm:prSet presAssocID="{4329DBE1-54ED-4E68-B930-1C3D75D5CCB1}" presName="hierChild3" presStyleCnt="0"/>
      <dgm:spPr/>
    </dgm:pt>
    <dgm:pt modelId="{47E9036F-9B1B-4DC5-A618-5C36DB3E7B41}" type="pres">
      <dgm:prSet presAssocID="{2C345735-C483-441E-8662-D6017B55FF0A}" presName="Name25" presStyleLbl="parChTrans1D3" presStyleIdx="3" presStyleCnt="4"/>
      <dgm:spPr/>
      <dgm:t>
        <a:bodyPr/>
        <a:lstStyle/>
        <a:p>
          <a:endParaRPr lang="el-GR"/>
        </a:p>
      </dgm:t>
    </dgm:pt>
    <dgm:pt modelId="{845A3619-9E43-4265-B28E-7B8A9A7E8486}" type="pres">
      <dgm:prSet presAssocID="{2C345735-C483-441E-8662-D6017B55FF0A}" presName="connTx" presStyleLbl="parChTrans1D3" presStyleIdx="3" presStyleCnt="4"/>
      <dgm:spPr/>
      <dgm:t>
        <a:bodyPr/>
        <a:lstStyle/>
        <a:p>
          <a:endParaRPr lang="el-GR"/>
        </a:p>
      </dgm:t>
    </dgm:pt>
    <dgm:pt modelId="{6401DE7A-E74A-4E6B-89D4-6956D34AE293}" type="pres">
      <dgm:prSet presAssocID="{A88C90BD-5290-4DD0-B625-C45905464A6E}" presName="Name30" presStyleCnt="0"/>
      <dgm:spPr/>
    </dgm:pt>
    <dgm:pt modelId="{2212800A-CACE-413E-86E3-0819008742E2}" type="pres">
      <dgm:prSet presAssocID="{A88C90BD-5290-4DD0-B625-C45905464A6E}" presName="level2Shape" presStyleLbl="node3" presStyleIdx="3" presStyleCnt="4"/>
      <dgm:spPr/>
      <dgm:t>
        <a:bodyPr/>
        <a:lstStyle/>
        <a:p>
          <a:endParaRPr lang="el-GR"/>
        </a:p>
      </dgm:t>
    </dgm:pt>
    <dgm:pt modelId="{E0E88282-12A5-4FFB-837D-8DAF5D7DD6B6}" type="pres">
      <dgm:prSet presAssocID="{A88C90BD-5290-4DD0-B625-C45905464A6E}" presName="hierChild3" presStyleCnt="0"/>
      <dgm:spPr/>
    </dgm:pt>
    <dgm:pt modelId="{5629623C-230E-4357-9EFA-FFC8FBD8FE35}" type="pres">
      <dgm:prSet presAssocID="{00706F87-34D8-4001-8D3F-AE258E69B0C1}" presName="bgShapesFlow" presStyleCnt="0"/>
      <dgm:spPr/>
    </dgm:pt>
    <dgm:pt modelId="{CC672203-E067-40FA-9B4A-C662808EF51E}" type="pres">
      <dgm:prSet presAssocID="{EE16B231-F067-467B-8714-AF86CBA45C0D}" presName="rectComp" presStyleCnt="0"/>
      <dgm:spPr/>
    </dgm:pt>
    <dgm:pt modelId="{7438D273-B5D5-4593-9F61-97492A7673DF}" type="pres">
      <dgm:prSet presAssocID="{EE16B231-F067-467B-8714-AF86CBA45C0D}" presName="bgRect" presStyleLbl="bgShp" presStyleIdx="0" presStyleCnt="3"/>
      <dgm:spPr/>
      <dgm:t>
        <a:bodyPr/>
        <a:lstStyle/>
        <a:p>
          <a:endParaRPr lang="el-GR"/>
        </a:p>
      </dgm:t>
    </dgm:pt>
    <dgm:pt modelId="{140CECB8-7CE2-4176-84F7-63934527F60E}" type="pres">
      <dgm:prSet presAssocID="{EE16B231-F067-467B-8714-AF86CBA45C0D}" presName="bgRectTx" presStyleLbl="bgShp" presStyleIdx="0" presStyleCnt="3">
        <dgm:presLayoutVars>
          <dgm:bulletEnabled val="1"/>
        </dgm:presLayoutVars>
      </dgm:prSet>
      <dgm:spPr/>
      <dgm:t>
        <a:bodyPr/>
        <a:lstStyle/>
        <a:p>
          <a:endParaRPr lang="el-GR"/>
        </a:p>
      </dgm:t>
    </dgm:pt>
    <dgm:pt modelId="{9997D8C2-EA1F-450D-9752-FB2BF9390EC2}" type="pres">
      <dgm:prSet presAssocID="{EE16B231-F067-467B-8714-AF86CBA45C0D}" presName="spComp" presStyleCnt="0"/>
      <dgm:spPr/>
    </dgm:pt>
    <dgm:pt modelId="{3251DC53-E7CD-4464-8647-57DE8D08013B}" type="pres">
      <dgm:prSet presAssocID="{EE16B231-F067-467B-8714-AF86CBA45C0D}" presName="hSp" presStyleCnt="0"/>
      <dgm:spPr/>
    </dgm:pt>
    <dgm:pt modelId="{C7477BD3-0620-4878-BBA2-593DF30511B0}" type="pres">
      <dgm:prSet presAssocID="{6E8749BB-7032-496C-8B1F-0C9B00DB46BB}" presName="rectComp" presStyleCnt="0"/>
      <dgm:spPr/>
    </dgm:pt>
    <dgm:pt modelId="{F6978A6E-E5B4-4B23-9AC5-B0488890D695}" type="pres">
      <dgm:prSet presAssocID="{6E8749BB-7032-496C-8B1F-0C9B00DB46BB}" presName="bgRect" presStyleLbl="bgShp" presStyleIdx="1" presStyleCnt="3"/>
      <dgm:spPr/>
      <dgm:t>
        <a:bodyPr/>
        <a:lstStyle/>
        <a:p>
          <a:endParaRPr lang="el-GR"/>
        </a:p>
      </dgm:t>
    </dgm:pt>
    <dgm:pt modelId="{0EAC617B-32D2-4FFB-B847-5B70FEDC91E6}" type="pres">
      <dgm:prSet presAssocID="{6E8749BB-7032-496C-8B1F-0C9B00DB46BB}" presName="bgRectTx" presStyleLbl="bgShp" presStyleIdx="1" presStyleCnt="3">
        <dgm:presLayoutVars>
          <dgm:bulletEnabled val="1"/>
        </dgm:presLayoutVars>
      </dgm:prSet>
      <dgm:spPr/>
      <dgm:t>
        <a:bodyPr/>
        <a:lstStyle/>
        <a:p>
          <a:endParaRPr lang="el-GR"/>
        </a:p>
      </dgm:t>
    </dgm:pt>
    <dgm:pt modelId="{535BE58B-76DF-44A0-910E-D6430260BF9B}" type="pres">
      <dgm:prSet presAssocID="{6E8749BB-7032-496C-8B1F-0C9B00DB46BB}" presName="spComp" presStyleCnt="0"/>
      <dgm:spPr/>
    </dgm:pt>
    <dgm:pt modelId="{0E9FED96-ABCA-4778-83D3-E24321F1EAE0}" type="pres">
      <dgm:prSet presAssocID="{6E8749BB-7032-496C-8B1F-0C9B00DB46BB}" presName="hSp" presStyleCnt="0"/>
      <dgm:spPr/>
    </dgm:pt>
    <dgm:pt modelId="{F8425F17-F23D-4D19-8BED-1FE51D5A34BD}" type="pres">
      <dgm:prSet presAssocID="{54708953-4708-4303-B956-8CFF1960D04F}" presName="rectComp" presStyleCnt="0"/>
      <dgm:spPr/>
    </dgm:pt>
    <dgm:pt modelId="{69720651-D475-4960-88BD-805E4C490586}" type="pres">
      <dgm:prSet presAssocID="{54708953-4708-4303-B956-8CFF1960D04F}" presName="bgRect" presStyleLbl="bgShp" presStyleIdx="2" presStyleCnt="3"/>
      <dgm:spPr/>
      <dgm:t>
        <a:bodyPr/>
        <a:lstStyle/>
        <a:p>
          <a:endParaRPr lang="el-GR"/>
        </a:p>
      </dgm:t>
    </dgm:pt>
    <dgm:pt modelId="{BD1D23D4-997B-479C-B305-0DFA8176C927}" type="pres">
      <dgm:prSet presAssocID="{54708953-4708-4303-B956-8CFF1960D04F}" presName="bgRectTx" presStyleLbl="bgShp" presStyleIdx="2" presStyleCnt="3">
        <dgm:presLayoutVars>
          <dgm:bulletEnabled val="1"/>
        </dgm:presLayoutVars>
      </dgm:prSet>
      <dgm:spPr/>
      <dgm:t>
        <a:bodyPr/>
        <a:lstStyle/>
        <a:p>
          <a:endParaRPr lang="el-GR"/>
        </a:p>
      </dgm:t>
    </dgm:pt>
  </dgm:ptLst>
  <dgm:cxnLst>
    <dgm:cxn modelId="{BF706CB0-4982-44E6-B6C8-C5C284F2C2C7}" type="presOf" srcId="{DF2A3A5D-1887-4860-A241-0E7379B9394B}" destId="{175D8FC2-ED6E-40EC-8031-976CE225EAA8}" srcOrd="0" destOrd="0" presId="urn:microsoft.com/office/officeart/2005/8/layout/hierarchy5"/>
    <dgm:cxn modelId="{15FC85B6-AD05-46D4-AE55-78B0E9B44621}" type="presOf" srcId="{EE16B231-F067-467B-8714-AF86CBA45C0D}" destId="{7438D273-B5D5-4593-9F61-97492A7673DF}" srcOrd="0" destOrd="0" presId="urn:microsoft.com/office/officeart/2005/8/layout/hierarchy5"/>
    <dgm:cxn modelId="{EAB4E59F-C9B4-45AF-B5FA-0DD8A3EEA761}" type="presOf" srcId="{4AD40244-27A8-4050-BFE9-740CA44950B6}" destId="{BBE6FF7B-D29B-4CC6-8E0E-A3D5D0949645}" srcOrd="0" destOrd="0" presId="urn:microsoft.com/office/officeart/2005/8/layout/hierarchy5"/>
    <dgm:cxn modelId="{F474E388-9BE0-4D9B-847C-ED047C22E249}" type="presOf" srcId="{7FD7DC43-CB24-4EEF-90B1-E1C7953C2FA9}" destId="{988B777F-E006-46AA-9BE2-47712178B062}" srcOrd="1" destOrd="0" presId="urn:microsoft.com/office/officeart/2005/8/layout/hierarchy5"/>
    <dgm:cxn modelId="{B41A0CBA-3202-44BB-B34C-143CC9A3C761}" srcId="{00706F87-34D8-4001-8D3F-AE258E69B0C1}" destId="{54708953-4708-4303-B956-8CFF1960D04F}" srcOrd="3" destOrd="0" parTransId="{3FE3A8F3-44CD-461C-A2B9-62AB5A5CBABC}" sibTransId="{B166A046-8DF6-46C0-9787-2B237F9356D1}"/>
    <dgm:cxn modelId="{5129C3F9-7030-4537-AC53-D76C1E961C3E}" type="presOf" srcId="{ABCB6A45-5E1F-4B56-AA61-3CD9B4D4955E}" destId="{D3BA85B3-5F31-4676-850B-A1D5A2C740D6}" srcOrd="0" destOrd="0" presId="urn:microsoft.com/office/officeart/2005/8/layout/hierarchy5"/>
    <dgm:cxn modelId="{91181255-B4C4-4419-913A-3A8507046920}" type="presOf" srcId="{00706F87-34D8-4001-8D3F-AE258E69B0C1}" destId="{09501BED-4FC0-4A0E-AA2A-50128EAA64B2}" srcOrd="0" destOrd="0" presId="urn:microsoft.com/office/officeart/2005/8/layout/hierarchy5"/>
    <dgm:cxn modelId="{3153A562-75FB-4502-8CAC-12012A4A5318}" type="presOf" srcId="{15F691E5-90D0-4660-8261-675DF619A561}" destId="{FB5E007F-5F48-4424-9466-E7061D7038B5}" srcOrd="0" destOrd="0" presId="urn:microsoft.com/office/officeart/2005/8/layout/hierarchy5"/>
    <dgm:cxn modelId="{2E30B70B-DC9E-4107-BEA5-C9288982E3EE}" srcId="{ABCB6A45-5E1F-4B56-AA61-3CD9B4D4955E}" destId="{4329DBE1-54ED-4E68-B930-1C3D75D5CCB1}" srcOrd="0" destOrd="0" parTransId="{DF2A3A5D-1887-4860-A241-0E7379B9394B}" sibTransId="{2264AA55-7E75-4EF3-B758-053D3B9B2BA0}"/>
    <dgm:cxn modelId="{09BFFDFC-8EA5-4AC8-85A7-53A9B8AE0DBE}" type="presOf" srcId="{15F691E5-90D0-4660-8261-675DF619A561}" destId="{538CB738-9BB9-4961-8F61-36FBAC4AE07F}" srcOrd="1" destOrd="0" presId="urn:microsoft.com/office/officeart/2005/8/layout/hierarchy5"/>
    <dgm:cxn modelId="{83EF5342-1CB4-4469-9069-2ED2DE9D7B29}" srcId="{00706F87-34D8-4001-8D3F-AE258E69B0C1}" destId="{6E8749BB-7032-496C-8B1F-0C9B00DB46BB}" srcOrd="2" destOrd="0" parTransId="{D04A7B62-A1D0-401D-96E8-E83DAD6E7909}" sibTransId="{5FBC2597-0A94-44A0-8AD0-E3FC760B8F94}"/>
    <dgm:cxn modelId="{AA104D24-49A3-4EEF-AD31-01A82A7B7C29}" type="presOf" srcId="{8F4C8F9E-4739-442D-BF98-12C48D8ED331}" destId="{733C5EF3-DD1D-4BC1-9DA6-6526805D338D}" srcOrd="0" destOrd="0" presId="urn:microsoft.com/office/officeart/2005/8/layout/hierarchy5"/>
    <dgm:cxn modelId="{581DD882-C7D0-4F2F-8F87-92861C6E4D14}" srcId="{82FE9867-8DCD-4375-871E-63BABE52793F}" destId="{8F4C8F9E-4739-442D-BF98-12C48D8ED331}" srcOrd="1" destOrd="0" parTransId="{7FD7DC43-CB24-4EEF-90B1-E1C7953C2FA9}" sibTransId="{1B316290-09EB-4BCC-8653-8306760DC865}"/>
    <dgm:cxn modelId="{2EA13BD4-964A-40F5-8AC2-7FEFDD99491E}" type="presOf" srcId="{4329DBE1-54ED-4E68-B930-1C3D75D5CCB1}" destId="{B53FC078-119D-4019-BA31-F3076B5B7A14}" srcOrd="0" destOrd="0" presId="urn:microsoft.com/office/officeart/2005/8/layout/hierarchy5"/>
    <dgm:cxn modelId="{487AC50A-3393-41C5-AABC-DF0FE28751E9}" type="presOf" srcId="{EE16B231-F067-467B-8714-AF86CBA45C0D}" destId="{140CECB8-7CE2-4176-84F7-63934527F60E}" srcOrd="1" destOrd="0" presId="urn:microsoft.com/office/officeart/2005/8/layout/hierarchy5"/>
    <dgm:cxn modelId="{21C09001-281D-44A3-8BCE-C8C8BE0A08E8}" srcId="{4C938EB6-092D-47BA-B99D-0F603649281E}" destId="{ABCB6A45-5E1F-4B56-AA61-3CD9B4D4955E}" srcOrd="1" destOrd="0" parTransId="{C628E111-144C-4DA7-9399-14248ADC00B9}" sibTransId="{73BB4EF6-9502-4215-9067-151274029F8D}"/>
    <dgm:cxn modelId="{22B7DEFE-4C54-49CB-90A2-5BAC9236711C}" type="presOf" srcId="{C628E111-144C-4DA7-9399-14248ADC00B9}" destId="{CC8BFFB1-AA34-4822-94AF-790B99388B94}" srcOrd="1" destOrd="0" presId="urn:microsoft.com/office/officeart/2005/8/layout/hierarchy5"/>
    <dgm:cxn modelId="{1DC508B0-A73D-4D49-AEF8-48EA2C16ACFA}" type="presOf" srcId="{2C345735-C483-441E-8662-D6017B55FF0A}" destId="{845A3619-9E43-4265-B28E-7B8A9A7E8486}" srcOrd="1" destOrd="0" presId="urn:microsoft.com/office/officeart/2005/8/layout/hierarchy5"/>
    <dgm:cxn modelId="{656EC2F8-7F5A-4D94-BA45-1F336098BB01}" type="presOf" srcId="{3944B1BF-305C-45DE-859F-D9FF1D42D75C}" destId="{2B514EB3-6380-4566-AE65-9AF0C59DC7D1}" srcOrd="0" destOrd="0" presId="urn:microsoft.com/office/officeart/2005/8/layout/hierarchy5"/>
    <dgm:cxn modelId="{177F69DD-9A2E-4FD0-B4E8-913323E1B0FB}" type="presOf" srcId="{54708953-4708-4303-B956-8CFF1960D04F}" destId="{69720651-D475-4960-88BD-805E4C490586}" srcOrd="0" destOrd="0" presId="urn:microsoft.com/office/officeart/2005/8/layout/hierarchy5"/>
    <dgm:cxn modelId="{FE71F77A-10A0-4392-876F-8F814E90CDCE}" type="presOf" srcId="{6E8749BB-7032-496C-8B1F-0C9B00DB46BB}" destId="{0EAC617B-32D2-4FFB-B847-5B70FEDC91E6}" srcOrd="1" destOrd="0" presId="urn:microsoft.com/office/officeart/2005/8/layout/hierarchy5"/>
    <dgm:cxn modelId="{AAA1AD9A-3E8C-4374-A20F-987C98F3B4C5}" type="presOf" srcId="{6E8749BB-7032-496C-8B1F-0C9B00DB46BB}" destId="{F6978A6E-E5B4-4B23-9AC5-B0488890D695}" srcOrd="0" destOrd="0" presId="urn:microsoft.com/office/officeart/2005/8/layout/hierarchy5"/>
    <dgm:cxn modelId="{BCB79FCB-AAD7-4297-AB86-AC3F2851F40D}" srcId="{ABCB6A45-5E1F-4B56-AA61-3CD9B4D4955E}" destId="{A88C90BD-5290-4DD0-B625-C45905464A6E}" srcOrd="1" destOrd="0" parTransId="{2C345735-C483-441E-8662-D6017B55FF0A}" sibTransId="{8801D488-D43A-4547-8BD3-44D8A67C75E2}"/>
    <dgm:cxn modelId="{2DD42A39-3B2B-4861-B1EB-1B1720D5959B}" type="presOf" srcId="{4C938EB6-092D-47BA-B99D-0F603649281E}" destId="{DC7DA97B-5608-4753-AEA0-7762C5B610F2}" srcOrd="0" destOrd="0" presId="urn:microsoft.com/office/officeart/2005/8/layout/hierarchy5"/>
    <dgm:cxn modelId="{3B60D001-7043-43A4-834D-91F3B3BCF345}" type="presOf" srcId="{DF2A3A5D-1887-4860-A241-0E7379B9394B}" destId="{F2D40EEC-8622-4497-9696-8E20C975D0F2}" srcOrd="1" destOrd="0" presId="urn:microsoft.com/office/officeart/2005/8/layout/hierarchy5"/>
    <dgm:cxn modelId="{354B7D20-EBDD-4870-9343-4F8F09C4BF1C}" srcId="{00706F87-34D8-4001-8D3F-AE258E69B0C1}" destId="{EE16B231-F067-467B-8714-AF86CBA45C0D}" srcOrd="1" destOrd="0" parTransId="{7D8F94EC-1B86-4886-A682-14AC6B4942A4}" sibTransId="{A88A383F-4386-449A-9C69-1BB2AFECCD2C}"/>
    <dgm:cxn modelId="{F4F6E48B-C6C9-47D9-A9B5-278BCA2B486E}" type="presOf" srcId="{54708953-4708-4303-B956-8CFF1960D04F}" destId="{BD1D23D4-997B-479C-B305-0DFA8176C927}" srcOrd="1" destOrd="0" presId="urn:microsoft.com/office/officeart/2005/8/layout/hierarchy5"/>
    <dgm:cxn modelId="{B30BE709-754F-4DC4-A7AF-A7984EFF84BA}" type="presOf" srcId="{2C345735-C483-441E-8662-D6017B55FF0A}" destId="{47E9036F-9B1B-4DC5-A618-5C36DB3E7B41}" srcOrd="0" destOrd="0" presId="urn:microsoft.com/office/officeart/2005/8/layout/hierarchy5"/>
    <dgm:cxn modelId="{7D0B0931-1030-4958-BED9-6C46A9C96B8A}" srcId="{4C938EB6-092D-47BA-B99D-0F603649281E}" destId="{82FE9867-8DCD-4375-871E-63BABE52793F}" srcOrd="0" destOrd="0" parTransId="{3944B1BF-305C-45DE-859F-D9FF1D42D75C}" sibTransId="{B161ABDB-EB36-4DF5-A701-08CC6926D38B}"/>
    <dgm:cxn modelId="{8F7F57DD-25E1-438E-A903-DEDBC4708919}" type="presOf" srcId="{82FE9867-8DCD-4375-871E-63BABE52793F}" destId="{784911B3-4DF4-4633-B392-3962BA53D90D}" srcOrd="0" destOrd="0" presId="urn:microsoft.com/office/officeart/2005/8/layout/hierarchy5"/>
    <dgm:cxn modelId="{EFC8EE60-9F23-4AF7-88AB-167FFF849F1C}" type="presOf" srcId="{C628E111-144C-4DA7-9399-14248ADC00B9}" destId="{5E8EADE0-FDAF-4977-A67A-1DD801958B1A}" srcOrd="0" destOrd="0" presId="urn:microsoft.com/office/officeart/2005/8/layout/hierarchy5"/>
    <dgm:cxn modelId="{AC7266B1-D89A-4ACC-BFF6-DD0C00ADED36}" type="presOf" srcId="{7FD7DC43-CB24-4EEF-90B1-E1C7953C2FA9}" destId="{FA30534C-044F-461E-8104-AEA3D3F04914}" srcOrd="0" destOrd="0" presId="urn:microsoft.com/office/officeart/2005/8/layout/hierarchy5"/>
    <dgm:cxn modelId="{6E0F88CE-3FE9-463C-B50E-CB96D95815CD}" srcId="{00706F87-34D8-4001-8D3F-AE258E69B0C1}" destId="{4C938EB6-092D-47BA-B99D-0F603649281E}" srcOrd="0" destOrd="0" parTransId="{E1225208-9777-4917-A3C9-0AA04EF22623}" sibTransId="{9E48518D-17E1-43F6-8C44-3E01C968ABF7}"/>
    <dgm:cxn modelId="{285A3CE8-BA3E-4D99-9E70-21CE806A1EE4}" type="presOf" srcId="{3944B1BF-305C-45DE-859F-D9FF1D42D75C}" destId="{96278521-DC25-430B-A309-9071A3B6D7F7}" srcOrd="1" destOrd="0" presId="urn:microsoft.com/office/officeart/2005/8/layout/hierarchy5"/>
    <dgm:cxn modelId="{C2B9570F-C1AB-44EA-BE67-8CEF3874CE39}" type="presOf" srcId="{A88C90BD-5290-4DD0-B625-C45905464A6E}" destId="{2212800A-CACE-413E-86E3-0819008742E2}" srcOrd="0" destOrd="0" presId="urn:microsoft.com/office/officeart/2005/8/layout/hierarchy5"/>
    <dgm:cxn modelId="{8536511B-B188-482C-A262-EE28E7C1F07A}" srcId="{82FE9867-8DCD-4375-871E-63BABE52793F}" destId="{4AD40244-27A8-4050-BFE9-740CA44950B6}" srcOrd="0" destOrd="0" parTransId="{15F691E5-90D0-4660-8261-675DF619A561}" sibTransId="{582AAD32-897E-4F4D-8FDD-5CCE4D836799}"/>
    <dgm:cxn modelId="{E0BFEA95-9E4C-4FEE-A842-B847C543EB3A}" type="presParOf" srcId="{09501BED-4FC0-4A0E-AA2A-50128EAA64B2}" destId="{83DC4D5A-905B-43DE-B930-FFC87A76DD4B}" srcOrd="0" destOrd="0" presId="urn:microsoft.com/office/officeart/2005/8/layout/hierarchy5"/>
    <dgm:cxn modelId="{FDCDD309-3551-418E-86F4-15E856749F8C}" type="presParOf" srcId="{83DC4D5A-905B-43DE-B930-FFC87A76DD4B}" destId="{C3B9CC5A-5E3A-4945-8794-300034CE8B44}" srcOrd="0" destOrd="0" presId="urn:microsoft.com/office/officeart/2005/8/layout/hierarchy5"/>
    <dgm:cxn modelId="{73128E90-62B1-4C07-976C-DBDA653935F8}" type="presParOf" srcId="{83DC4D5A-905B-43DE-B930-FFC87A76DD4B}" destId="{06031ADD-0A6B-4175-BC04-B9B6E1A9294E}" srcOrd="1" destOrd="0" presId="urn:microsoft.com/office/officeart/2005/8/layout/hierarchy5"/>
    <dgm:cxn modelId="{B710638B-CFE6-44A7-B555-B9D033AF8019}" type="presParOf" srcId="{06031ADD-0A6B-4175-BC04-B9B6E1A9294E}" destId="{2094467D-2CA1-41AF-BEF8-989966393642}" srcOrd="0" destOrd="0" presId="urn:microsoft.com/office/officeart/2005/8/layout/hierarchy5"/>
    <dgm:cxn modelId="{C479F8DD-5584-470B-8391-13C03EE48ECA}" type="presParOf" srcId="{2094467D-2CA1-41AF-BEF8-989966393642}" destId="{DC7DA97B-5608-4753-AEA0-7762C5B610F2}" srcOrd="0" destOrd="0" presId="urn:microsoft.com/office/officeart/2005/8/layout/hierarchy5"/>
    <dgm:cxn modelId="{D5962F51-9A63-4BFD-AF05-8D962833C28A}" type="presParOf" srcId="{2094467D-2CA1-41AF-BEF8-989966393642}" destId="{FA4F658F-139B-484F-83A4-60D8E8BC600F}" srcOrd="1" destOrd="0" presId="urn:microsoft.com/office/officeart/2005/8/layout/hierarchy5"/>
    <dgm:cxn modelId="{EEA249AE-6AEA-4F05-B43E-6C972EB1ADAA}" type="presParOf" srcId="{FA4F658F-139B-484F-83A4-60D8E8BC600F}" destId="{2B514EB3-6380-4566-AE65-9AF0C59DC7D1}" srcOrd="0" destOrd="0" presId="urn:microsoft.com/office/officeart/2005/8/layout/hierarchy5"/>
    <dgm:cxn modelId="{B889D35A-09DF-4F7E-ABB7-5CE5BD358F7A}" type="presParOf" srcId="{2B514EB3-6380-4566-AE65-9AF0C59DC7D1}" destId="{96278521-DC25-430B-A309-9071A3B6D7F7}" srcOrd="0" destOrd="0" presId="urn:microsoft.com/office/officeart/2005/8/layout/hierarchy5"/>
    <dgm:cxn modelId="{B41596DF-5711-406A-8B1E-763D9406DD84}" type="presParOf" srcId="{FA4F658F-139B-484F-83A4-60D8E8BC600F}" destId="{F4DAD968-D6DB-4EF2-990D-7208F478DD48}" srcOrd="1" destOrd="0" presId="urn:microsoft.com/office/officeart/2005/8/layout/hierarchy5"/>
    <dgm:cxn modelId="{83188ABD-FB76-41A1-97EE-B059E477EC9E}" type="presParOf" srcId="{F4DAD968-D6DB-4EF2-990D-7208F478DD48}" destId="{784911B3-4DF4-4633-B392-3962BA53D90D}" srcOrd="0" destOrd="0" presId="urn:microsoft.com/office/officeart/2005/8/layout/hierarchy5"/>
    <dgm:cxn modelId="{E63D1A1E-A95A-4C43-8339-9E6C527F51C2}" type="presParOf" srcId="{F4DAD968-D6DB-4EF2-990D-7208F478DD48}" destId="{8708C07C-9FE2-4A78-BC79-D212A84584CB}" srcOrd="1" destOrd="0" presId="urn:microsoft.com/office/officeart/2005/8/layout/hierarchy5"/>
    <dgm:cxn modelId="{263051B9-2053-49FD-B466-D02E702C33EA}" type="presParOf" srcId="{8708C07C-9FE2-4A78-BC79-D212A84584CB}" destId="{FB5E007F-5F48-4424-9466-E7061D7038B5}" srcOrd="0" destOrd="0" presId="urn:microsoft.com/office/officeart/2005/8/layout/hierarchy5"/>
    <dgm:cxn modelId="{9FF9BD27-23BA-4185-9270-395CE29B311C}" type="presParOf" srcId="{FB5E007F-5F48-4424-9466-E7061D7038B5}" destId="{538CB738-9BB9-4961-8F61-36FBAC4AE07F}" srcOrd="0" destOrd="0" presId="urn:microsoft.com/office/officeart/2005/8/layout/hierarchy5"/>
    <dgm:cxn modelId="{0ABEF02A-F3E1-4ADF-A693-6A62BF903B33}" type="presParOf" srcId="{8708C07C-9FE2-4A78-BC79-D212A84584CB}" destId="{D0EE6BBE-A818-4E3A-8074-FE0ED4EB610A}" srcOrd="1" destOrd="0" presId="urn:microsoft.com/office/officeart/2005/8/layout/hierarchy5"/>
    <dgm:cxn modelId="{81C29700-CE91-4C0B-A42F-6D4EDE0B319F}" type="presParOf" srcId="{D0EE6BBE-A818-4E3A-8074-FE0ED4EB610A}" destId="{BBE6FF7B-D29B-4CC6-8E0E-A3D5D0949645}" srcOrd="0" destOrd="0" presId="urn:microsoft.com/office/officeart/2005/8/layout/hierarchy5"/>
    <dgm:cxn modelId="{7A790C53-C891-42A4-B7E2-963B278DC911}" type="presParOf" srcId="{D0EE6BBE-A818-4E3A-8074-FE0ED4EB610A}" destId="{A75C93ED-A821-4D27-9D45-4F0248AE6B75}" srcOrd="1" destOrd="0" presId="urn:microsoft.com/office/officeart/2005/8/layout/hierarchy5"/>
    <dgm:cxn modelId="{BBD72E63-F5F5-4555-AA07-A13EEA480451}" type="presParOf" srcId="{8708C07C-9FE2-4A78-BC79-D212A84584CB}" destId="{FA30534C-044F-461E-8104-AEA3D3F04914}" srcOrd="2" destOrd="0" presId="urn:microsoft.com/office/officeart/2005/8/layout/hierarchy5"/>
    <dgm:cxn modelId="{7BBB61A6-2A02-4A81-808B-DADFA7E1C86E}" type="presParOf" srcId="{FA30534C-044F-461E-8104-AEA3D3F04914}" destId="{988B777F-E006-46AA-9BE2-47712178B062}" srcOrd="0" destOrd="0" presId="urn:microsoft.com/office/officeart/2005/8/layout/hierarchy5"/>
    <dgm:cxn modelId="{18A1BEC3-9C05-4B37-9036-1D57C5980E53}" type="presParOf" srcId="{8708C07C-9FE2-4A78-BC79-D212A84584CB}" destId="{A4E09B82-EA64-4906-9250-00A9082A4752}" srcOrd="3" destOrd="0" presId="urn:microsoft.com/office/officeart/2005/8/layout/hierarchy5"/>
    <dgm:cxn modelId="{E3D22AAA-442A-4B72-84D9-2CAF1233EDAF}" type="presParOf" srcId="{A4E09B82-EA64-4906-9250-00A9082A4752}" destId="{733C5EF3-DD1D-4BC1-9DA6-6526805D338D}" srcOrd="0" destOrd="0" presId="urn:microsoft.com/office/officeart/2005/8/layout/hierarchy5"/>
    <dgm:cxn modelId="{E7CBDF7A-BA99-412C-A5C5-BD45E227BC6D}" type="presParOf" srcId="{A4E09B82-EA64-4906-9250-00A9082A4752}" destId="{917C2357-CAC2-4427-ABC3-5FED602E57EB}" srcOrd="1" destOrd="0" presId="urn:microsoft.com/office/officeart/2005/8/layout/hierarchy5"/>
    <dgm:cxn modelId="{6F61CF71-4FEB-4B47-954C-05D18B7D39B7}" type="presParOf" srcId="{FA4F658F-139B-484F-83A4-60D8E8BC600F}" destId="{5E8EADE0-FDAF-4977-A67A-1DD801958B1A}" srcOrd="2" destOrd="0" presId="urn:microsoft.com/office/officeart/2005/8/layout/hierarchy5"/>
    <dgm:cxn modelId="{626D4D70-8CB3-49E9-B383-9B1245410F49}" type="presParOf" srcId="{5E8EADE0-FDAF-4977-A67A-1DD801958B1A}" destId="{CC8BFFB1-AA34-4822-94AF-790B99388B94}" srcOrd="0" destOrd="0" presId="urn:microsoft.com/office/officeart/2005/8/layout/hierarchy5"/>
    <dgm:cxn modelId="{A28F6CE2-D6FE-43EC-A7F1-050B9B93AA0D}" type="presParOf" srcId="{FA4F658F-139B-484F-83A4-60D8E8BC600F}" destId="{A1A296DA-2400-44B2-94C5-AE481735C130}" srcOrd="3" destOrd="0" presId="urn:microsoft.com/office/officeart/2005/8/layout/hierarchy5"/>
    <dgm:cxn modelId="{26B860BA-FEA0-43C8-8B63-96E80C934CA8}" type="presParOf" srcId="{A1A296DA-2400-44B2-94C5-AE481735C130}" destId="{D3BA85B3-5F31-4676-850B-A1D5A2C740D6}" srcOrd="0" destOrd="0" presId="urn:microsoft.com/office/officeart/2005/8/layout/hierarchy5"/>
    <dgm:cxn modelId="{E04D26A4-EABD-4050-9889-221AE88167C3}" type="presParOf" srcId="{A1A296DA-2400-44B2-94C5-AE481735C130}" destId="{BBF3CAE2-D941-446A-AD79-2043B65F1031}" srcOrd="1" destOrd="0" presId="urn:microsoft.com/office/officeart/2005/8/layout/hierarchy5"/>
    <dgm:cxn modelId="{69075789-E967-4BAA-8B0C-5520CF2B6B66}" type="presParOf" srcId="{BBF3CAE2-D941-446A-AD79-2043B65F1031}" destId="{175D8FC2-ED6E-40EC-8031-976CE225EAA8}" srcOrd="0" destOrd="0" presId="urn:microsoft.com/office/officeart/2005/8/layout/hierarchy5"/>
    <dgm:cxn modelId="{9413F95E-5AE0-426A-A1C8-4DC4885887C0}" type="presParOf" srcId="{175D8FC2-ED6E-40EC-8031-976CE225EAA8}" destId="{F2D40EEC-8622-4497-9696-8E20C975D0F2}" srcOrd="0" destOrd="0" presId="urn:microsoft.com/office/officeart/2005/8/layout/hierarchy5"/>
    <dgm:cxn modelId="{DECBBC5E-66F8-4B35-935D-5C75DA08B84E}" type="presParOf" srcId="{BBF3CAE2-D941-446A-AD79-2043B65F1031}" destId="{9C0C1A24-4665-4127-9B17-D48FDA1B7F74}" srcOrd="1" destOrd="0" presId="urn:microsoft.com/office/officeart/2005/8/layout/hierarchy5"/>
    <dgm:cxn modelId="{40E2E4FB-DC4E-4B47-83EA-8F3EB0E95CC2}" type="presParOf" srcId="{9C0C1A24-4665-4127-9B17-D48FDA1B7F74}" destId="{B53FC078-119D-4019-BA31-F3076B5B7A14}" srcOrd="0" destOrd="0" presId="urn:microsoft.com/office/officeart/2005/8/layout/hierarchy5"/>
    <dgm:cxn modelId="{45A005E6-817E-4EAE-99D7-155EE4F03536}" type="presParOf" srcId="{9C0C1A24-4665-4127-9B17-D48FDA1B7F74}" destId="{86BDDFDE-9C46-4AB4-ACE5-EC806ED9FABC}" srcOrd="1" destOrd="0" presId="urn:microsoft.com/office/officeart/2005/8/layout/hierarchy5"/>
    <dgm:cxn modelId="{4817A8C1-23DA-4D4E-90BD-0BD0E00E6478}" type="presParOf" srcId="{BBF3CAE2-D941-446A-AD79-2043B65F1031}" destId="{47E9036F-9B1B-4DC5-A618-5C36DB3E7B41}" srcOrd="2" destOrd="0" presId="urn:microsoft.com/office/officeart/2005/8/layout/hierarchy5"/>
    <dgm:cxn modelId="{E57F63B7-C025-48A2-824D-1E9B5A6AA28A}" type="presParOf" srcId="{47E9036F-9B1B-4DC5-A618-5C36DB3E7B41}" destId="{845A3619-9E43-4265-B28E-7B8A9A7E8486}" srcOrd="0" destOrd="0" presId="urn:microsoft.com/office/officeart/2005/8/layout/hierarchy5"/>
    <dgm:cxn modelId="{549EFCA8-7A06-40FF-9605-A7B308B16B9A}" type="presParOf" srcId="{BBF3CAE2-D941-446A-AD79-2043B65F1031}" destId="{6401DE7A-E74A-4E6B-89D4-6956D34AE293}" srcOrd="3" destOrd="0" presId="urn:microsoft.com/office/officeart/2005/8/layout/hierarchy5"/>
    <dgm:cxn modelId="{5A8D0A27-E997-45BF-A267-0B3ACD5D24A2}" type="presParOf" srcId="{6401DE7A-E74A-4E6B-89D4-6956D34AE293}" destId="{2212800A-CACE-413E-86E3-0819008742E2}" srcOrd="0" destOrd="0" presId="urn:microsoft.com/office/officeart/2005/8/layout/hierarchy5"/>
    <dgm:cxn modelId="{FEB6A003-0480-44A3-94A5-6F76FCFC7DDE}" type="presParOf" srcId="{6401DE7A-E74A-4E6B-89D4-6956D34AE293}" destId="{E0E88282-12A5-4FFB-837D-8DAF5D7DD6B6}" srcOrd="1" destOrd="0" presId="urn:microsoft.com/office/officeart/2005/8/layout/hierarchy5"/>
    <dgm:cxn modelId="{B9939B39-BFBA-4A82-B393-85B20A52D8D2}" type="presParOf" srcId="{09501BED-4FC0-4A0E-AA2A-50128EAA64B2}" destId="{5629623C-230E-4357-9EFA-FFC8FBD8FE35}" srcOrd="1" destOrd="0" presId="urn:microsoft.com/office/officeart/2005/8/layout/hierarchy5"/>
    <dgm:cxn modelId="{788E7E82-0417-4A71-B79E-07B5474D9799}" type="presParOf" srcId="{5629623C-230E-4357-9EFA-FFC8FBD8FE35}" destId="{CC672203-E067-40FA-9B4A-C662808EF51E}" srcOrd="0" destOrd="0" presId="urn:microsoft.com/office/officeart/2005/8/layout/hierarchy5"/>
    <dgm:cxn modelId="{36802680-5B05-465A-892A-35039444B2DD}" type="presParOf" srcId="{CC672203-E067-40FA-9B4A-C662808EF51E}" destId="{7438D273-B5D5-4593-9F61-97492A7673DF}" srcOrd="0" destOrd="0" presId="urn:microsoft.com/office/officeart/2005/8/layout/hierarchy5"/>
    <dgm:cxn modelId="{A76D6BDF-FCF8-4FC2-90FF-3BDF30CB106F}" type="presParOf" srcId="{CC672203-E067-40FA-9B4A-C662808EF51E}" destId="{140CECB8-7CE2-4176-84F7-63934527F60E}" srcOrd="1" destOrd="0" presId="urn:microsoft.com/office/officeart/2005/8/layout/hierarchy5"/>
    <dgm:cxn modelId="{B0462AB6-2E8E-4C40-927E-0F301ED4BA3D}" type="presParOf" srcId="{5629623C-230E-4357-9EFA-FFC8FBD8FE35}" destId="{9997D8C2-EA1F-450D-9752-FB2BF9390EC2}" srcOrd="1" destOrd="0" presId="urn:microsoft.com/office/officeart/2005/8/layout/hierarchy5"/>
    <dgm:cxn modelId="{C4306E57-4325-40A8-A9E9-EF4D0FC319FC}" type="presParOf" srcId="{9997D8C2-EA1F-450D-9752-FB2BF9390EC2}" destId="{3251DC53-E7CD-4464-8647-57DE8D08013B}" srcOrd="0" destOrd="0" presId="urn:microsoft.com/office/officeart/2005/8/layout/hierarchy5"/>
    <dgm:cxn modelId="{DF98A240-4EDE-4921-BED3-95FE7813B6BF}" type="presParOf" srcId="{5629623C-230E-4357-9EFA-FFC8FBD8FE35}" destId="{C7477BD3-0620-4878-BBA2-593DF30511B0}" srcOrd="2" destOrd="0" presId="urn:microsoft.com/office/officeart/2005/8/layout/hierarchy5"/>
    <dgm:cxn modelId="{6A64D521-AE4E-4071-9A30-D5E29F631B78}" type="presParOf" srcId="{C7477BD3-0620-4878-BBA2-593DF30511B0}" destId="{F6978A6E-E5B4-4B23-9AC5-B0488890D695}" srcOrd="0" destOrd="0" presId="urn:microsoft.com/office/officeart/2005/8/layout/hierarchy5"/>
    <dgm:cxn modelId="{E67F0925-F639-4372-BF47-9B83CF1E37D0}" type="presParOf" srcId="{C7477BD3-0620-4878-BBA2-593DF30511B0}" destId="{0EAC617B-32D2-4FFB-B847-5B70FEDC91E6}" srcOrd="1" destOrd="0" presId="urn:microsoft.com/office/officeart/2005/8/layout/hierarchy5"/>
    <dgm:cxn modelId="{E283ED39-E4F6-4C83-97F4-4BDA50947759}" type="presParOf" srcId="{5629623C-230E-4357-9EFA-FFC8FBD8FE35}" destId="{535BE58B-76DF-44A0-910E-D6430260BF9B}" srcOrd="3" destOrd="0" presId="urn:microsoft.com/office/officeart/2005/8/layout/hierarchy5"/>
    <dgm:cxn modelId="{38D47FDD-B73A-4A83-B0CF-5C435AE9A4CC}" type="presParOf" srcId="{535BE58B-76DF-44A0-910E-D6430260BF9B}" destId="{0E9FED96-ABCA-4778-83D3-E24321F1EAE0}" srcOrd="0" destOrd="0" presId="urn:microsoft.com/office/officeart/2005/8/layout/hierarchy5"/>
    <dgm:cxn modelId="{BD72A5BC-B56F-4791-94B6-8B127AC466DB}" type="presParOf" srcId="{5629623C-230E-4357-9EFA-FFC8FBD8FE35}" destId="{F8425F17-F23D-4D19-8BED-1FE51D5A34BD}" srcOrd="4" destOrd="0" presId="urn:microsoft.com/office/officeart/2005/8/layout/hierarchy5"/>
    <dgm:cxn modelId="{0F6C3528-3944-4277-A92D-24452FB6EE43}" type="presParOf" srcId="{F8425F17-F23D-4D19-8BED-1FE51D5A34BD}" destId="{69720651-D475-4960-88BD-805E4C490586}" srcOrd="0" destOrd="0" presId="urn:microsoft.com/office/officeart/2005/8/layout/hierarchy5"/>
    <dgm:cxn modelId="{993B8224-FC98-4EA4-85D5-718A493EB6E3}" type="presParOf" srcId="{F8425F17-F23D-4D19-8BED-1FE51D5A34BD}" destId="{BD1D23D4-997B-479C-B305-0DFA8176C927}" srcOrd="1" destOrd="0" presId="urn:microsoft.com/office/officeart/2005/8/layout/hierarchy5"/>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9720651-D475-4960-88BD-805E4C490586}">
      <dsp:nvSpPr>
        <dsp:cNvPr id="0" name=""/>
        <dsp:cNvSpPr/>
      </dsp:nvSpPr>
      <dsp:spPr>
        <a:xfrm>
          <a:off x="3686506" y="0"/>
          <a:ext cx="1107777" cy="3114675"/>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l-GR" sz="1400" kern="1200"/>
            <a:t>ΠΑΠΠΟΥΔΕΣ</a:t>
          </a:r>
        </a:p>
      </dsp:txBody>
      <dsp:txXfrm>
        <a:off x="3686506" y="0"/>
        <a:ext cx="1107777" cy="934402"/>
      </dsp:txXfrm>
    </dsp:sp>
    <dsp:sp modelId="{F6978A6E-E5B4-4B23-9AC5-B0488890D695}">
      <dsp:nvSpPr>
        <dsp:cNvPr id="0" name=""/>
        <dsp:cNvSpPr/>
      </dsp:nvSpPr>
      <dsp:spPr>
        <a:xfrm>
          <a:off x="2394098" y="0"/>
          <a:ext cx="1107777" cy="3114675"/>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l-GR" sz="1400" kern="1200"/>
            <a:t>ΓΟΝΕΙΣ</a:t>
          </a:r>
        </a:p>
      </dsp:txBody>
      <dsp:txXfrm>
        <a:off x="2394098" y="0"/>
        <a:ext cx="1107777" cy="934402"/>
      </dsp:txXfrm>
    </dsp:sp>
    <dsp:sp modelId="{7438D273-B5D5-4593-9F61-97492A7673DF}">
      <dsp:nvSpPr>
        <dsp:cNvPr id="0" name=""/>
        <dsp:cNvSpPr/>
      </dsp:nvSpPr>
      <dsp:spPr>
        <a:xfrm>
          <a:off x="1101690" y="0"/>
          <a:ext cx="1107777" cy="3114675"/>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l-GR" sz="1400" kern="1200"/>
            <a:t>ΕΓΓΟΝΙΑ</a:t>
          </a:r>
        </a:p>
      </dsp:txBody>
      <dsp:txXfrm>
        <a:off x="1101690" y="0"/>
        <a:ext cx="1107777" cy="934402"/>
      </dsp:txXfrm>
    </dsp:sp>
    <dsp:sp modelId="{DC7DA97B-5608-4753-AEA0-7762C5B610F2}">
      <dsp:nvSpPr>
        <dsp:cNvPr id="0" name=""/>
        <dsp:cNvSpPr/>
      </dsp:nvSpPr>
      <dsp:spPr>
        <a:xfrm>
          <a:off x="1194005" y="1731458"/>
          <a:ext cx="923148" cy="46157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ΝΟΤΗΣ</a:t>
          </a:r>
        </a:p>
        <a:p>
          <a:pPr lvl="0" algn="ctr" defTabSz="355600">
            <a:lnSpc>
              <a:spcPct val="90000"/>
            </a:lnSpc>
            <a:spcBef>
              <a:spcPct val="0"/>
            </a:spcBef>
            <a:spcAft>
              <a:spcPct val="35000"/>
            </a:spcAft>
          </a:pPr>
          <a:r>
            <a:rPr lang="el-GR" sz="800" kern="1200"/>
            <a:t>ΣΤΕΛΙΟΣ</a:t>
          </a:r>
        </a:p>
        <a:p>
          <a:pPr lvl="0" algn="ctr" defTabSz="355600">
            <a:lnSpc>
              <a:spcPct val="90000"/>
            </a:lnSpc>
            <a:spcBef>
              <a:spcPct val="0"/>
            </a:spcBef>
            <a:spcAft>
              <a:spcPct val="35000"/>
            </a:spcAft>
          </a:pPr>
          <a:r>
            <a:rPr lang="el-GR" sz="800" kern="1200"/>
            <a:t>ΓΙΑΝΝΗΣ</a:t>
          </a:r>
        </a:p>
      </dsp:txBody>
      <dsp:txXfrm>
        <a:off x="1207524" y="1744977"/>
        <a:ext cx="896110" cy="434536"/>
      </dsp:txXfrm>
    </dsp:sp>
    <dsp:sp modelId="{2B514EB3-6380-4566-AE65-9AF0C59DC7D1}">
      <dsp:nvSpPr>
        <dsp:cNvPr id="0" name=""/>
        <dsp:cNvSpPr/>
      </dsp:nvSpPr>
      <dsp:spPr>
        <a:xfrm rot="18161604">
          <a:off x="1972130" y="1683502"/>
          <a:ext cx="630735" cy="26674"/>
        </a:xfrm>
        <a:custGeom>
          <a:avLst/>
          <a:gdLst/>
          <a:ahLst/>
          <a:cxnLst/>
          <a:rect l="0" t="0" r="0" b="0"/>
          <a:pathLst>
            <a:path>
              <a:moveTo>
                <a:pt x="0" y="13337"/>
              </a:moveTo>
              <a:lnTo>
                <a:pt x="630735" y="1333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2271729" y="1681071"/>
        <a:ext cx="31536" cy="31536"/>
      </dsp:txXfrm>
    </dsp:sp>
    <dsp:sp modelId="{784911B3-4DF4-4633-B392-3962BA53D90D}">
      <dsp:nvSpPr>
        <dsp:cNvPr id="0" name=""/>
        <dsp:cNvSpPr/>
      </dsp:nvSpPr>
      <dsp:spPr>
        <a:xfrm>
          <a:off x="2457841" y="1200647"/>
          <a:ext cx="923148" cy="46157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ΠΟΛΥΔΕΥΚΗΣ</a:t>
          </a:r>
        </a:p>
      </dsp:txBody>
      <dsp:txXfrm>
        <a:off x="2471360" y="1214166"/>
        <a:ext cx="896110" cy="434536"/>
      </dsp:txXfrm>
    </dsp:sp>
    <dsp:sp modelId="{FB5E007F-5F48-4424-9466-E7061D7038B5}">
      <dsp:nvSpPr>
        <dsp:cNvPr id="0" name=""/>
        <dsp:cNvSpPr/>
      </dsp:nvSpPr>
      <dsp:spPr>
        <a:xfrm rot="19577492">
          <a:off x="3340787" y="1285395"/>
          <a:ext cx="478235" cy="26674"/>
        </a:xfrm>
        <a:custGeom>
          <a:avLst/>
          <a:gdLst/>
          <a:ahLst/>
          <a:cxnLst/>
          <a:rect l="0" t="0" r="0" b="0"/>
          <a:pathLst>
            <a:path>
              <a:moveTo>
                <a:pt x="0" y="13337"/>
              </a:moveTo>
              <a:lnTo>
                <a:pt x="478235" y="1333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3567949" y="1286776"/>
        <a:ext cx="23911" cy="23911"/>
      </dsp:txXfrm>
    </dsp:sp>
    <dsp:sp modelId="{BBE6FF7B-D29B-4CC6-8E0E-A3D5D0949645}">
      <dsp:nvSpPr>
        <dsp:cNvPr id="0" name=""/>
        <dsp:cNvSpPr/>
      </dsp:nvSpPr>
      <dsp:spPr>
        <a:xfrm>
          <a:off x="3778820" y="935242"/>
          <a:ext cx="923148" cy="46157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ΝΟΤΗΣ</a:t>
          </a:r>
        </a:p>
      </dsp:txBody>
      <dsp:txXfrm>
        <a:off x="3792339" y="948761"/>
        <a:ext cx="896110" cy="434536"/>
      </dsp:txXfrm>
    </dsp:sp>
    <dsp:sp modelId="{FA30534C-044F-461E-8104-AEA3D3F04914}">
      <dsp:nvSpPr>
        <dsp:cNvPr id="0" name=""/>
        <dsp:cNvSpPr/>
      </dsp:nvSpPr>
      <dsp:spPr>
        <a:xfrm rot="2022508">
          <a:off x="3340787" y="1550800"/>
          <a:ext cx="478235" cy="26674"/>
        </a:xfrm>
        <a:custGeom>
          <a:avLst/>
          <a:gdLst/>
          <a:ahLst/>
          <a:cxnLst/>
          <a:rect l="0" t="0" r="0" b="0"/>
          <a:pathLst>
            <a:path>
              <a:moveTo>
                <a:pt x="0" y="13337"/>
              </a:moveTo>
              <a:lnTo>
                <a:pt x="478235" y="1333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3567949" y="1552181"/>
        <a:ext cx="23911" cy="23911"/>
      </dsp:txXfrm>
    </dsp:sp>
    <dsp:sp modelId="{733C5EF3-DD1D-4BC1-9DA6-6526805D338D}">
      <dsp:nvSpPr>
        <dsp:cNvPr id="0" name=""/>
        <dsp:cNvSpPr/>
      </dsp:nvSpPr>
      <dsp:spPr>
        <a:xfrm>
          <a:off x="3778820" y="1466053"/>
          <a:ext cx="923148" cy="46157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ΕΛΕΝΗ</a:t>
          </a:r>
        </a:p>
      </dsp:txBody>
      <dsp:txXfrm>
        <a:off x="3792339" y="1479572"/>
        <a:ext cx="896110" cy="434536"/>
      </dsp:txXfrm>
    </dsp:sp>
    <dsp:sp modelId="{5E8EADE0-FDAF-4977-A67A-1DD801958B1A}">
      <dsp:nvSpPr>
        <dsp:cNvPr id="0" name=""/>
        <dsp:cNvSpPr/>
      </dsp:nvSpPr>
      <dsp:spPr>
        <a:xfrm rot="3310531">
          <a:off x="1978475" y="2214312"/>
          <a:ext cx="646615" cy="26674"/>
        </a:xfrm>
        <a:custGeom>
          <a:avLst/>
          <a:gdLst/>
          <a:ahLst/>
          <a:cxnLst/>
          <a:rect l="0" t="0" r="0" b="0"/>
          <a:pathLst>
            <a:path>
              <a:moveTo>
                <a:pt x="0" y="13337"/>
              </a:moveTo>
              <a:lnTo>
                <a:pt x="646615" y="1333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2285618" y="2211484"/>
        <a:ext cx="32330" cy="32330"/>
      </dsp:txXfrm>
    </dsp:sp>
    <dsp:sp modelId="{D3BA85B3-5F31-4676-850B-A1D5A2C740D6}">
      <dsp:nvSpPr>
        <dsp:cNvPr id="0" name=""/>
        <dsp:cNvSpPr/>
      </dsp:nvSpPr>
      <dsp:spPr>
        <a:xfrm>
          <a:off x="2486413" y="2262268"/>
          <a:ext cx="923148" cy="46157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ΕΛΕΝΗ</a:t>
          </a:r>
        </a:p>
      </dsp:txBody>
      <dsp:txXfrm>
        <a:off x="2499932" y="2275787"/>
        <a:ext cx="896110" cy="434536"/>
      </dsp:txXfrm>
    </dsp:sp>
    <dsp:sp modelId="{175D8FC2-ED6E-40EC-8031-976CE225EAA8}">
      <dsp:nvSpPr>
        <dsp:cNvPr id="0" name=""/>
        <dsp:cNvSpPr/>
      </dsp:nvSpPr>
      <dsp:spPr>
        <a:xfrm rot="19457599">
          <a:off x="3366819" y="2347015"/>
          <a:ext cx="454744" cy="26674"/>
        </a:xfrm>
        <a:custGeom>
          <a:avLst/>
          <a:gdLst/>
          <a:ahLst/>
          <a:cxnLst/>
          <a:rect l="0" t="0" r="0" b="0"/>
          <a:pathLst>
            <a:path>
              <a:moveTo>
                <a:pt x="0" y="13337"/>
              </a:moveTo>
              <a:lnTo>
                <a:pt x="454744" y="1333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3582822" y="2348984"/>
        <a:ext cx="22737" cy="22737"/>
      </dsp:txXfrm>
    </dsp:sp>
    <dsp:sp modelId="{B53FC078-119D-4019-BA31-F3076B5B7A14}">
      <dsp:nvSpPr>
        <dsp:cNvPr id="0" name=""/>
        <dsp:cNvSpPr/>
      </dsp:nvSpPr>
      <dsp:spPr>
        <a:xfrm>
          <a:off x="3778820" y="1996863"/>
          <a:ext cx="923148" cy="46157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ΓΙΑΝΝΗ</a:t>
          </a:r>
        </a:p>
      </dsp:txBody>
      <dsp:txXfrm>
        <a:off x="3792339" y="2010382"/>
        <a:ext cx="896110" cy="434536"/>
      </dsp:txXfrm>
    </dsp:sp>
    <dsp:sp modelId="{47E9036F-9B1B-4DC5-A618-5C36DB3E7B41}">
      <dsp:nvSpPr>
        <dsp:cNvPr id="0" name=""/>
        <dsp:cNvSpPr/>
      </dsp:nvSpPr>
      <dsp:spPr>
        <a:xfrm rot="2142401">
          <a:off x="3366819" y="2612420"/>
          <a:ext cx="454744" cy="26674"/>
        </a:xfrm>
        <a:custGeom>
          <a:avLst/>
          <a:gdLst/>
          <a:ahLst/>
          <a:cxnLst/>
          <a:rect l="0" t="0" r="0" b="0"/>
          <a:pathLst>
            <a:path>
              <a:moveTo>
                <a:pt x="0" y="13337"/>
              </a:moveTo>
              <a:lnTo>
                <a:pt x="454744" y="1333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3582822" y="2614389"/>
        <a:ext cx="22737" cy="22737"/>
      </dsp:txXfrm>
    </dsp:sp>
    <dsp:sp modelId="{2212800A-CACE-413E-86E3-0819008742E2}">
      <dsp:nvSpPr>
        <dsp:cNvPr id="0" name=""/>
        <dsp:cNvSpPr/>
      </dsp:nvSpPr>
      <dsp:spPr>
        <a:xfrm>
          <a:off x="3778820" y="2527673"/>
          <a:ext cx="923148" cy="46157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l-GR" sz="800" kern="1200"/>
            <a:t>ΣΤΕΛΛΑ</a:t>
          </a:r>
        </a:p>
      </dsp:txBody>
      <dsp:txXfrm>
        <a:off x="3792339" y="2541192"/>
        <a:ext cx="896110" cy="43453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FA429F-19BB-4F8F-975C-41E89117D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7</Pages>
  <Words>1361</Words>
  <Characters>7354</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Ecology</vt:lpstr>
    </vt:vector>
  </TitlesOfParts>
  <Company/>
  <LinksUpToDate>false</LinksUpToDate>
  <CharactersWithSpaces>8698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dc:title>
  <dc:subject/>
  <dc:creator>USER-PC</dc:creator>
  <cp:keywords/>
  <dc:description/>
  <cp:lastModifiedBy>RePack by Diakov</cp:lastModifiedBy>
  <cp:revision>57</cp:revision>
  <dcterms:created xsi:type="dcterms:W3CDTF">2018-03-26T16:27:00Z</dcterms:created>
  <dcterms:modified xsi:type="dcterms:W3CDTF">2018-06-13T19:40:00Z</dcterms:modified>
</cp:coreProperties>
</file>